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7EC35F" w14:textId="77777777" w:rsidR="006D2D5E" w:rsidRPr="00087CC7" w:rsidRDefault="001B7624" w:rsidP="00364794">
      <w:pPr>
        <w:pStyle w:val="Nzov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14:paraId="1E1A0195" w14:textId="77777777"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543D3E">
        <w:rPr>
          <w:rFonts w:ascii="Roboto" w:hAnsi="Roboto" w:cs="Roboto"/>
          <w:b/>
          <w:bCs/>
          <w:color w:val="0064A3"/>
          <w:sz w:val="60"/>
          <w:szCs w:val="60"/>
        </w:rPr>
        <w:t> prílohe č.1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04"/>
        <w:gridCol w:w="3083"/>
        <w:gridCol w:w="5175"/>
      </w:tblGrid>
      <w:tr w:rsidR="000B12C1" w:rsidRPr="0075785C" w14:paraId="67E170CD" w14:textId="77777777" w:rsidTr="00C40728">
        <w:tc>
          <w:tcPr>
            <w:tcW w:w="804" w:type="dxa"/>
          </w:tcPr>
          <w:p w14:paraId="66BB8472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083" w:type="dxa"/>
          </w:tcPr>
          <w:p w14:paraId="42D50904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175" w:type="dxa"/>
          </w:tcPr>
          <w:p w14:paraId="01C7C51C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14:paraId="175253E0" w14:textId="77777777" w:rsidTr="00C40728">
        <w:tc>
          <w:tcPr>
            <w:tcW w:w="804" w:type="dxa"/>
          </w:tcPr>
          <w:p w14:paraId="4EB15A11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083" w:type="dxa"/>
          </w:tcPr>
          <w:p w14:paraId="04D916BF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175" w:type="dxa"/>
          </w:tcPr>
          <w:p w14:paraId="174A4554" w14:textId="77777777"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063CDE04" w14:textId="77777777" w:rsidTr="00C40728">
        <w:tc>
          <w:tcPr>
            <w:tcW w:w="804" w:type="dxa"/>
          </w:tcPr>
          <w:p w14:paraId="4C68803B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083" w:type="dxa"/>
          </w:tcPr>
          <w:p w14:paraId="600C38B0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175" w:type="dxa"/>
          </w:tcPr>
          <w:p w14:paraId="4FE7AF4C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6F71075F" w14:textId="77777777" w:rsidTr="00C40728">
        <w:tc>
          <w:tcPr>
            <w:tcW w:w="804" w:type="dxa"/>
          </w:tcPr>
          <w:p w14:paraId="681DE60A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083" w:type="dxa"/>
          </w:tcPr>
          <w:p w14:paraId="5E0EFC60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175" w:type="dxa"/>
          </w:tcPr>
          <w:p w14:paraId="7FF4DA8B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371AC80C" w14:textId="77777777" w:rsidTr="00C40728">
        <w:tc>
          <w:tcPr>
            <w:tcW w:w="804" w:type="dxa"/>
          </w:tcPr>
          <w:p w14:paraId="5E34B189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083" w:type="dxa"/>
          </w:tcPr>
          <w:p w14:paraId="268BAF82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175" w:type="dxa"/>
          </w:tcPr>
          <w:p w14:paraId="57D8E6CA" w14:textId="77777777"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14:paraId="395AD756" w14:textId="77777777" w:rsidTr="00C40728">
        <w:tc>
          <w:tcPr>
            <w:tcW w:w="804" w:type="dxa"/>
          </w:tcPr>
          <w:p w14:paraId="19794715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083" w:type="dxa"/>
          </w:tcPr>
          <w:p w14:paraId="5CA8B87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175" w:type="dxa"/>
          </w:tcPr>
          <w:p w14:paraId="4FBA4E4E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49B708C4" w14:textId="77777777" w:rsidTr="00C40728">
        <w:tc>
          <w:tcPr>
            <w:tcW w:w="804" w:type="dxa"/>
          </w:tcPr>
          <w:p w14:paraId="6D03BF47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083" w:type="dxa"/>
          </w:tcPr>
          <w:p w14:paraId="43CDFA1C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175" w:type="dxa"/>
          </w:tcPr>
          <w:p w14:paraId="5000CCA0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14:paraId="1D910F7D" w14:textId="77777777" w:rsidTr="00C40728">
        <w:tc>
          <w:tcPr>
            <w:tcW w:w="804" w:type="dxa"/>
          </w:tcPr>
          <w:p w14:paraId="0DD81D99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083" w:type="dxa"/>
          </w:tcPr>
          <w:p w14:paraId="36F43A9E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175" w:type="dxa"/>
          </w:tcPr>
          <w:p w14:paraId="5279968A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14:paraId="7A8C35D8" w14:textId="77777777" w:rsidTr="00C40728">
        <w:tc>
          <w:tcPr>
            <w:tcW w:w="804" w:type="dxa"/>
          </w:tcPr>
          <w:p w14:paraId="610C02B4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083" w:type="dxa"/>
          </w:tcPr>
          <w:p w14:paraId="24D09A7E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175" w:type="dxa"/>
          </w:tcPr>
          <w:p w14:paraId="71C3AB36" w14:textId="77777777"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14:paraId="798500FE" w14:textId="77777777" w:rsidTr="00C22DB6">
        <w:tc>
          <w:tcPr>
            <w:tcW w:w="9062" w:type="dxa"/>
            <w:gridSpan w:val="3"/>
          </w:tcPr>
          <w:p w14:paraId="6FFA89CA" w14:textId="77777777"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14:paraId="2C1E37E5" w14:textId="77777777" w:rsidTr="00C40728">
        <w:tc>
          <w:tcPr>
            <w:tcW w:w="804" w:type="dxa"/>
          </w:tcPr>
          <w:p w14:paraId="7E83FECA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083" w:type="dxa"/>
          </w:tcPr>
          <w:p w14:paraId="28D28897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175" w:type="dxa"/>
          </w:tcPr>
          <w:p w14:paraId="2FCED06A" w14:textId="77777777"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53E2C6B2" w14:textId="77777777" w:rsidTr="00C40728">
        <w:tc>
          <w:tcPr>
            <w:tcW w:w="804" w:type="dxa"/>
          </w:tcPr>
          <w:p w14:paraId="1E530750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083" w:type="dxa"/>
          </w:tcPr>
          <w:p w14:paraId="724C4799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175" w:type="dxa"/>
          </w:tcPr>
          <w:p w14:paraId="7363B9FB" w14:textId="77777777"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1E50F92A" w14:textId="77777777" w:rsidTr="00C40728">
        <w:tc>
          <w:tcPr>
            <w:tcW w:w="804" w:type="dxa"/>
          </w:tcPr>
          <w:p w14:paraId="3DED85E3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083" w:type="dxa"/>
          </w:tcPr>
          <w:p w14:paraId="5C362C88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175" w:type="dxa"/>
          </w:tcPr>
          <w:p w14:paraId="255739CB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14:paraId="25134126" w14:textId="77777777" w:rsidTr="00C40728">
        <w:tc>
          <w:tcPr>
            <w:tcW w:w="804" w:type="dxa"/>
          </w:tcPr>
          <w:p w14:paraId="237380A0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083" w:type="dxa"/>
          </w:tcPr>
          <w:p w14:paraId="211A2EBA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175" w:type="dxa"/>
          </w:tcPr>
          <w:p w14:paraId="047F5CAE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4BAD9E58" w14:textId="77777777" w:rsidTr="00C40728">
        <w:tc>
          <w:tcPr>
            <w:tcW w:w="804" w:type="dxa"/>
          </w:tcPr>
          <w:p w14:paraId="6EB722A6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083" w:type="dxa"/>
          </w:tcPr>
          <w:p w14:paraId="02B91DF7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175" w:type="dxa"/>
          </w:tcPr>
          <w:p w14:paraId="12BF3053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14:paraId="446C1828" w14:textId="77777777" w:rsidTr="00C40728">
        <w:tc>
          <w:tcPr>
            <w:tcW w:w="804" w:type="dxa"/>
          </w:tcPr>
          <w:p w14:paraId="5EA07DAB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083" w:type="dxa"/>
          </w:tcPr>
          <w:p w14:paraId="4E01F1F2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175" w:type="dxa"/>
          </w:tcPr>
          <w:p w14:paraId="3BABAF2D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6C6E4829" w14:textId="77777777" w:rsidTr="00C40728">
        <w:tc>
          <w:tcPr>
            <w:tcW w:w="804" w:type="dxa"/>
          </w:tcPr>
          <w:p w14:paraId="01E782F6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083" w:type="dxa"/>
          </w:tcPr>
          <w:p w14:paraId="2997D556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175" w:type="dxa"/>
          </w:tcPr>
          <w:p w14:paraId="40E0000A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432F1D23" w14:textId="77777777" w:rsidTr="00C40728">
        <w:tc>
          <w:tcPr>
            <w:tcW w:w="804" w:type="dxa"/>
          </w:tcPr>
          <w:p w14:paraId="5DD34680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083" w:type="dxa"/>
          </w:tcPr>
          <w:p w14:paraId="0D449537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175" w:type="dxa"/>
          </w:tcPr>
          <w:p w14:paraId="1B1D03FF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14:paraId="7C4191D7" w14:textId="77777777" w:rsidTr="00C40728">
        <w:tc>
          <w:tcPr>
            <w:tcW w:w="804" w:type="dxa"/>
          </w:tcPr>
          <w:p w14:paraId="017D96D8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083" w:type="dxa"/>
          </w:tcPr>
          <w:p w14:paraId="4A1088C0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175" w:type="dxa"/>
          </w:tcPr>
          <w:p w14:paraId="775B1500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14:paraId="405A49AD" w14:textId="77777777" w:rsidTr="00C40728">
        <w:tc>
          <w:tcPr>
            <w:tcW w:w="804" w:type="dxa"/>
          </w:tcPr>
          <w:p w14:paraId="7A84D439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083" w:type="dxa"/>
          </w:tcPr>
          <w:p w14:paraId="54CE76EE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175" w:type="dxa"/>
          </w:tcPr>
          <w:p w14:paraId="0FB57BC7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14:paraId="5C55D40B" w14:textId="77777777" w:rsidTr="00C22DB6">
        <w:tc>
          <w:tcPr>
            <w:tcW w:w="9062" w:type="dxa"/>
            <w:gridSpan w:val="3"/>
          </w:tcPr>
          <w:p w14:paraId="62C93728" w14:textId="77777777"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14:paraId="4978AA94" w14:textId="77777777" w:rsidTr="00C40728">
        <w:tc>
          <w:tcPr>
            <w:tcW w:w="804" w:type="dxa"/>
          </w:tcPr>
          <w:p w14:paraId="63B49405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083" w:type="dxa"/>
          </w:tcPr>
          <w:p w14:paraId="219F5E7B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175" w:type="dxa"/>
          </w:tcPr>
          <w:p w14:paraId="79F86647" w14:textId="77777777"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14:paraId="7341E981" w14:textId="77777777" w:rsidTr="00C22DB6">
        <w:tc>
          <w:tcPr>
            <w:tcW w:w="9062" w:type="dxa"/>
            <w:gridSpan w:val="3"/>
          </w:tcPr>
          <w:p w14:paraId="3534C21D" w14:textId="72E75D65"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ins w:id="0" w:author="Autor"/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  <w:r w:rsidR="009D1580">
              <w:rPr>
                <w:rStyle w:val="Odkaznapoznmkupodiarou"/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footnoteReference w:id="2"/>
            </w:r>
          </w:p>
          <w:p w14:paraId="7F743C1C" w14:textId="77777777" w:rsidR="00D33B31" w:rsidRDefault="00326075" w:rsidP="00BB6528">
            <w:pPr>
              <w:rPr>
                <w:b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Výzva</w:t>
            </w:r>
            <w:r w:rsidR="003A78FF" w:rsidRPr="00BB6528">
              <w:rPr>
                <w:color w:val="FF0000"/>
                <w:sz w:val="22"/>
                <w:szCs w:val="22"/>
              </w:rPr>
              <w:t xml:space="preserve"> neumožňuje partner</w:t>
            </w:r>
            <w:r w:rsidR="00BB6528" w:rsidRPr="00BB6528">
              <w:rPr>
                <w:color w:val="FF0000"/>
                <w:sz w:val="22"/>
                <w:szCs w:val="22"/>
              </w:rPr>
              <w:t xml:space="preserve">stvo, preto </w:t>
            </w:r>
            <w:r w:rsidR="00A22EA5">
              <w:rPr>
                <w:color w:val="FF0000"/>
                <w:sz w:val="22"/>
                <w:szCs w:val="22"/>
              </w:rPr>
              <w:t xml:space="preserve">nastavenie </w:t>
            </w:r>
            <w:r w:rsidR="00BB6528" w:rsidRPr="00BB6528">
              <w:rPr>
                <w:color w:val="FF0000"/>
                <w:sz w:val="22"/>
                <w:szCs w:val="22"/>
              </w:rPr>
              <w:t>výzv</w:t>
            </w:r>
            <w:r w:rsidR="00A22EA5">
              <w:rPr>
                <w:color w:val="FF0000"/>
                <w:sz w:val="22"/>
                <w:szCs w:val="22"/>
              </w:rPr>
              <w:t xml:space="preserve">y v </w:t>
            </w:r>
            <w:r w:rsidR="00BB6528" w:rsidRPr="00BB6528">
              <w:rPr>
                <w:color w:val="FF0000"/>
                <w:sz w:val="22"/>
                <w:szCs w:val="22"/>
              </w:rPr>
              <w:t xml:space="preserve"> ITMS neumožní vyplnenie tejto časti</w:t>
            </w:r>
            <w:r w:rsidR="00BB6528" w:rsidRPr="00BB6528">
              <w:rPr>
                <w:b/>
                <w:sz w:val="22"/>
                <w:szCs w:val="22"/>
              </w:rPr>
              <w:t>.</w:t>
            </w:r>
            <w:ins w:id="1" w:author="Autor">
              <w:r w:rsidR="00BB6528" w:rsidRPr="00BB6528">
                <w:rPr>
                  <w:b/>
                  <w:sz w:val="22"/>
                  <w:szCs w:val="22"/>
                </w:rPr>
                <w:t xml:space="preserve"> </w:t>
              </w:r>
            </w:ins>
            <w:del w:id="2" w:author="Autor">
              <w:r w:rsidR="00BB6528" w:rsidRPr="00BB6528" w:rsidDel="00BB6528">
                <w:rPr>
                  <w:b/>
                  <w:sz w:val="22"/>
                  <w:szCs w:val="22"/>
                </w:rPr>
                <w:delText xml:space="preserve"> </w:delText>
              </w:r>
            </w:del>
          </w:p>
          <w:p w14:paraId="0DECEECE" w14:textId="77777777" w:rsidR="00D33B31" w:rsidRDefault="00D33B31" w:rsidP="00D33B31">
            <w:pPr>
              <w:rPr>
                <w:color w:val="FF0000"/>
                <w:sz w:val="22"/>
                <w:szCs w:val="22"/>
              </w:rPr>
            </w:pPr>
            <w:r w:rsidRPr="00D33B31">
              <w:rPr>
                <w:color w:val="FF0000"/>
                <w:sz w:val="22"/>
                <w:szCs w:val="22"/>
              </w:rPr>
              <w:t>V ITMS bude uvedené</w:t>
            </w:r>
            <w:r w:rsidRPr="00D33B31">
              <w:rPr>
                <w:i/>
                <w:color w:val="FF0000"/>
                <w:sz w:val="22"/>
                <w:szCs w:val="22"/>
              </w:rPr>
              <w:t>: Nevzťahuje sa</w:t>
            </w:r>
            <w:del w:id="3" w:author="Autor">
              <w:r w:rsidR="003A78FF" w:rsidRPr="00D33B31" w:rsidDel="00BB6528">
                <w:rPr>
                  <w:color w:val="FF0000"/>
                  <w:sz w:val="22"/>
                  <w:szCs w:val="22"/>
                </w:rPr>
                <w:delText xml:space="preserve"> </w:delText>
              </w:r>
            </w:del>
          </w:p>
          <w:p w14:paraId="44079DEA" w14:textId="5591FFFE" w:rsidR="00956CE1" w:rsidRPr="00A56568" w:rsidRDefault="00956CE1" w:rsidP="00D33B31">
            <w:pPr>
              <w:rPr>
                <w:rFonts w:ascii="Roboto" w:hAnsi="Roboto"/>
                <w:sz w:val="24"/>
                <w:szCs w:val="24"/>
              </w:rPr>
            </w:pPr>
            <w:r w:rsidRPr="00BB6528">
              <w:rPr>
                <w:i/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</w:t>
            </w:r>
            <w:r w:rsidRPr="00956CE1">
              <w:rPr>
                <w:sz w:val="18"/>
                <w:szCs w:val="18"/>
              </w:rPr>
              <w:t>.</w:t>
            </w:r>
          </w:p>
        </w:tc>
      </w:tr>
      <w:tr w:rsidR="000B12C1" w:rsidRPr="0075785C" w14:paraId="6F3498EF" w14:textId="77777777" w:rsidTr="00C40728">
        <w:tc>
          <w:tcPr>
            <w:tcW w:w="804" w:type="dxa"/>
          </w:tcPr>
          <w:p w14:paraId="42A7EF5A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083" w:type="dxa"/>
          </w:tcPr>
          <w:p w14:paraId="3F962257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175" w:type="dxa"/>
          </w:tcPr>
          <w:p w14:paraId="7DB04ADA" w14:textId="77777777"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14:paraId="6D3411E3" w14:textId="77777777" w:rsidTr="00C40728">
        <w:tc>
          <w:tcPr>
            <w:tcW w:w="804" w:type="dxa"/>
          </w:tcPr>
          <w:p w14:paraId="4FDBFFE2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3083" w:type="dxa"/>
          </w:tcPr>
          <w:p w14:paraId="45F47311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175" w:type="dxa"/>
          </w:tcPr>
          <w:p w14:paraId="4DEF3794" w14:textId="77777777"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026F4AC4" w14:textId="77777777" w:rsidTr="00C40728">
        <w:tc>
          <w:tcPr>
            <w:tcW w:w="804" w:type="dxa"/>
          </w:tcPr>
          <w:p w14:paraId="019F2B9A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083" w:type="dxa"/>
          </w:tcPr>
          <w:p w14:paraId="5258696B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175" w:type="dxa"/>
          </w:tcPr>
          <w:p w14:paraId="24D109BD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14:paraId="0499D0BD" w14:textId="77777777" w:rsidTr="00C40728">
        <w:tc>
          <w:tcPr>
            <w:tcW w:w="804" w:type="dxa"/>
          </w:tcPr>
          <w:p w14:paraId="0293F00A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083" w:type="dxa"/>
          </w:tcPr>
          <w:p w14:paraId="006C50E8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175" w:type="dxa"/>
          </w:tcPr>
          <w:p w14:paraId="56689144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605BC4AE" w14:textId="77777777" w:rsidTr="00C40728">
        <w:tc>
          <w:tcPr>
            <w:tcW w:w="804" w:type="dxa"/>
          </w:tcPr>
          <w:p w14:paraId="1BE98B33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083" w:type="dxa"/>
          </w:tcPr>
          <w:p w14:paraId="698DE144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175" w:type="dxa"/>
          </w:tcPr>
          <w:p w14:paraId="0307E152" w14:textId="77777777"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14:paraId="556EA8F0" w14:textId="77777777" w:rsidTr="00C40728">
        <w:tc>
          <w:tcPr>
            <w:tcW w:w="804" w:type="dxa"/>
          </w:tcPr>
          <w:p w14:paraId="3B952267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083" w:type="dxa"/>
          </w:tcPr>
          <w:p w14:paraId="63559611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175" w:type="dxa"/>
          </w:tcPr>
          <w:p w14:paraId="656B0368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3EDB7E82" w14:textId="77777777" w:rsidTr="00C40728">
        <w:tc>
          <w:tcPr>
            <w:tcW w:w="804" w:type="dxa"/>
          </w:tcPr>
          <w:p w14:paraId="1153D835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083" w:type="dxa"/>
          </w:tcPr>
          <w:p w14:paraId="589A14A3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175" w:type="dxa"/>
          </w:tcPr>
          <w:p w14:paraId="2A169193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0E9DB5D4" w14:textId="77777777" w:rsidTr="00C40728">
        <w:tc>
          <w:tcPr>
            <w:tcW w:w="804" w:type="dxa"/>
          </w:tcPr>
          <w:p w14:paraId="05910D5C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083" w:type="dxa"/>
          </w:tcPr>
          <w:p w14:paraId="28BA2484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175" w:type="dxa"/>
          </w:tcPr>
          <w:p w14:paraId="0817A83C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14:paraId="2F7D07E0" w14:textId="77777777" w:rsidTr="00C40728">
        <w:tc>
          <w:tcPr>
            <w:tcW w:w="804" w:type="dxa"/>
          </w:tcPr>
          <w:p w14:paraId="53554A0D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083" w:type="dxa"/>
          </w:tcPr>
          <w:p w14:paraId="0A06ABDE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175" w:type="dxa"/>
          </w:tcPr>
          <w:p w14:paraId="3CFC20A4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36340EC0" w14:textId="77777777" w:rsidTr="00C40728">
        <w:tc>
          <w:tcPr>
            <w:tcW w:w="804" w:type="dxa"/>
          </w:tcPr>
          <w:p w14:paraId="6AA3DD1C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083" w:type="dxa"/>
          </w:tcPr>
          <w:p w14:paraId="2B6678FA" w14:textId="77777777"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175" w:type="dxa"/>
          </w:tcPr>
          <w:p w14:paraId="153BE7B0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14:paraId="1287BC45" w14:textId="77777777" w:rsidTr="00C22DB6">
        <w:tc>
          <w:tcPr>
            <w:tcW w:w="9062" w:type="dxa"/>
            <w:gridSpan w:val="3"/>
          </w:tcPr>
          <w:p w14:paraId="06269DFE" w14:textId="77777777"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14:paraId="2A5D8224" w14:textId="77777777" w:rsidTr="00C40728">
        <w:tc>
          <w:tcPr>
            <w:tcW w:w="804" w:type="dxa"/>
          </w:tcPr>
          <w:p w14:paraId="7C4E4FDF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083" w:type="dxa"/>
          </w:tcPr>
          <w:p w14:paraId="635B0FAD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175" w:type="dxa"/>
          </w:tcPr>
          <w:p w14:paraId="37754ED1" w14:textId="77777777"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14:paraId="6EA93537" w14:textId="77777777" w:rsidTr="00C22DB6">
        <w:tc>
          <w:tcPr>
            <w:tcW w:w="9062" w:type="dxa"/>
            <w:gridSpan w:val="3"/>
          </w:tcPr>
          <w:p w14:paraId="60566D3A" w14:textId="77777777"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14:paraId="718550A1" w14:textId="77777777" w:rsidTr="00C22DB6">
        <w:tc>
          <w:tcPr>
            <w:tcW w:w="9062" w:type="dxa"/>
            <w:gridSpan w:val="3"/>
          </w:tcPr>
          <w:p w14:paraId="6C6B7571" w14:textId="77777777"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14:paraId="437ECF24" w14:textId="77777777" w:rsidTr="00C40728">
        <w:tc>
          <w:tcPr>
            <w:tcW w:w="804" w:type="dxa"/>
          </w:tcPr>
          <w:p w14:paraId="227335F0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083" w:type="dxa"/>
          </w:tcPr>
          <w:p w14:paraId="38E8FEFF" w14:textId="77777777"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175" w:type="dxa"/>
          </w:tcPr>
          <w:p w14:paraId="5D8B4910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14:paraId="6C4AB391" w14:textId="77777777" w:rsidTr="00C40728">
        <w:tc>
          <w:tcPr>
            <w:tcW w:w="804" w:type="dxa"/>
          </w:tcPr>
          <w:p w14:paraId="72DD7A3B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083" w:type="dxa"/>
          </w:tcPr>
          <w:p w14:paraId="35A727B0" w14:textId="77777777"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175" w:type="dxa"/>
          </w:tcPr>
          <w:p w14:paraId="68AA6752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14:paraId="773AB1F1" w14:textId="77777777" w:rsidTr="00C40728">
        <w:tc>
          <w:tcPr>
            <w:tcW w:w="804" w:type="dxa"/>
          </w:tcPr>
          <w:p w14:paraId="08D7A868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083" w:type="dxa"/>
          </w:tcPr>
          <w:p w14:paraId="54645274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175" w:type="dxa"/>
          </w:tcPr>
          <w:p w14:paraId="27BC2095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6C3A9A29" w14:textId="77777777" w:rsidTr="00C40728">
        <w:tc>
          <w:tcPr>
            <w:tcW w:w="804" w:type="dxa"/>
          </w:tcPr>
          <w:p w14:paraId="21C96523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083" w:type="dxa"/>
          </w:tcPr>
          <w:p w14:paraId="4639A97C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175" w:type="dxa"/>
          </w:tcPr>
          <w:p w14:paraId="2D27D59C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134FD502" w14:textId="77777777" w:rsidTr="00C40728">
        <w:tc>
          <w:tcPr>
            <w:tcW w:w="804" w:type="dxa"/>
          </w:tcPr>
          <w:p w14:paraId="1F390498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083" w:type="dxa"/>
          </w:tcPr>
          <w:p w14:paraId="6971EBB2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175" w:type="dxa"/>
          </w:tcPr>
          <w:p w14:paraId="526BF982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14:paraId="63802542" w14:textId="77777777" w:rsidTr="00C22DB6">
        <w:tc>
          <w:tcPr>
            <w:tcW w:w="9062" w:type="dxa"/>
            <w:gridSpan w:val="3"/>
          </w:tcPr>
          <w:p w14:paraId="78AB6CF7" w14:textId="77777777"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14:paraId="2922D153" w14:textId="77777777" w:rsidTr="00C22DB6">
        <w:tc>
          <w:tcPr>
            <w:tcW w:w="9062" w:type="dxa"/>
            <w:gridSpan w:val="3"/>
          </w:tcPr>
          <w:p w14:paraId="4622339C" w14:textId="77777777"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14:paraId="62018281" w14:textId="77777777" w:rsidTr="00C40728">
        <w:tc>
          <w:tcPr>
            <w:tcW w:w="804" w:type="dxa"/>
          </w:tcPr>
          <w:p w14:paraId="37C514F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083" w:type="dxa"/>
          </w:tcPr>
          <w:p w14:paraId="1EC27AA9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175" w:type="dxa"/>
          </w:tcPr>
          <w:p w14:paraId="25E875F2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58496727" w14:textId="77777777" w:rsidTr="00C40728">
        <w:tc>
          <w:tcPr>
            <w:tcW w:w="804" w:type="dxa"/>
          </w:tcPr>
          <w:p w14:paraId="6EF8748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083" w:type="dxa"/>
          </w:tcPr>
          <w:p w14:paraId="4C9BBEA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175" w:type="dxa"/>
          </w:tcPr>
          <w:p w14:paraId="0DED00EE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1E4D0A06" w14:textId="77777777" w:rsidTr="00C40728">
        <w:tc>
          <w:tcPr>
            <w:tcW w:w="804" w:type="dxa"/>
          </w:tcPr>
          <w:p w14:paraId="130721F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083" w:type="dxa"/>
          </w:tcPr>
          <w:p w14:paraId="13AE5EDE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175" w:type="dxa"/>
          </w:tcPr>
          <w:p w14:paraId="237A1A3B" w14:textId="77777777"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14:paraId="4883C17F" w14:textId="77777777" w:rsidTr="00C40728">
        <w:tc>
          <w:tcPr>
            <w:tcW w:w="804" w:type="dxa"/>
          </w:tcPr>
          <w:p w14:paraId="0C8651B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083" w:type="dxa"/>
          </w:tcPr>
          <w:p w14:paraId="17F887A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175" w:type="dxa"/>
          </w:tcPr>
          <w:p w14:paraId="347A07A3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14:paraId="3D5C8D0B" w14:textId="77777777" w:rsidTr="00C40728">
        <w:tc>
          <w:tcPr>
            <w:tcW w:w="804" w:type="dxa"/>
          </w:tcPr>
          <w:p w14:paraId="01A2F158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083" w:type="dxa"/>
          </w:tcPr>
          <w:p w14:paraId="6311660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175" w:type="dxa"/>
          </w:tcPr>
          <w:p w14:paraId="2D840911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68FA055D" w14:textId="77777777" w:rsidTr="00C40728">
        <w:tc>
          <w:tcPr>
            <w:tcW w:w="804" w:type="dxa"/>
          </w:tcPr>
          <w:p w14:paraId="229BBDD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083" w:type="dxa"/>
          </w:tcPr>
          <w:p w14:paraId="4BCF52C0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175" w:type="dxa"/>
          </w:tcPr>
          <w:p w14:paraId="6BA66192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14:paraId="2D7D9DBA" w14:textId="77777777" w:rsidTr="00C22DB6">
        <w:tc>
          <w:tcPr>
            <w:tcW w:w="9062" w:type="dxa"/>
            <w:gridSpan w:val="3"/>
          </w:tcPr>
          <w:p w14:paraId="5AACAD35" w14:textId="77777777"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14:paraId="6C856BED" w14:textId="77777777" w:rsidTr="00C40728">
        <w:tc>
          <w:tcPr>
            <w:tcW w:w="804" w:type="dxa"/>
          </w:tcPr>
          <w:p w14:paraId="4718A96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083" w:type="dxa"/>
          </w:tcPr>
          <w:p w14:paraId="1826F304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175" w:type="dxa"/>
          </w:tcPr>
          <w:p w14:paraId="29458ED6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14:paraId="58495498" w14:textId="77777777" w:rsidTr="00C40728">
        <w:tc>
          <w:tcPr>
            <w:tcW w:w="804" w:type="dxa"/>
          </w:tcPr>
          <w:p w14:paraId="558A482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083" w:type="dxa"/>
          </w:tcPr>
          <w:p w14:paraId="34FFC189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175" w:type="dxa"/>
          </w:tcPr>
          <w:p w14:paraId="52B080C8" w14:textId="77777777"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14:paraId="65594FB6" w14:textId="77777777" w:rsidTr="00C40728">
        <w:tc>
          <w:tcPr>
            <w:tcW w:w="804" w:type="dxa"/>
          </w:tcPr>
          <w:p w14:paraId="103F203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45</w:t>
            </w:r>
          </w:p>
        </w:tc>
        <w:tc>
          <w:tcPr>
            <w:tcW w:w="3083" w:type="dxa"/>
          </w:tcPr>
          <w:p w14:paraId="60C2AA87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175" w:type="dxa"/>
          </w:tcPr>
          <w:p w14:paraId="2714D5C3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0B12F0A3" w14:textId="77777777" w:rsidTr="00C40728">
        <w:tc>
          <w:tcPr>
            <w:tcW w:w="804" w:type="dxa"/>
          </w:tcPr>
          <w:p w14:paraId="2E53E9F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083" w:type="dxa"/>
          </w:tcPr>
          <w:p w14:paraId="64434AF9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175" w:type="dxa"/>
          </w:tcPr>
          <w:p w14:paraId="04A00CAD" w14:textId="77777777"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14:paraId="403955C4" w14:textId="77777777" w:rsidTr="00C40728">
        <w:tc>
          <w:tcPr>
            <w:tcW w:w="804" w:type="dxa"/>
          </w:tcPr>
          <w:p w14:paraId="70A661FF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083" w:type="dxa"/>
          </w:tcPr>
          <w:p w14:paraId="3A0A6A19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175" w:type="dxa"/>
          </w:tcPr>
          <w:p w14:paraId="782E5B0C" w14:textId="54809DD4" w:rsidR="00C01ECE" w:rsidRPr="00A32072" w:rsidRDefault="00C01ECE" w:rsidP="001B790C">
            <w:pPr>
              <w:rPr>
                <w:color w:val="FF0000"/>
                <w:sz w:val="22"/>
                <w:szCs w:val="22"/>
              </w:rPr>
            </w:pPr>
            <w:r w:rsidRPr="00A32072">
              <w:rPr>
                <w:color w:val="FF0000"/>
                <w:sz w:val="22"/>
                <w:szCs w:val="22"/>
              </w:rPr>
              <w:t xml:space="preserve">Spravodlivosť </w:t>
            </w:r>
            <w:r w:rsidR="001319F3">
              <w:rPr>
                <w:color w:val="FF0000"/>
                <w:sz w:val="22"/>
                <w:szCs w:val="22"/>
              </w:rPr>
              <w:t xml:space="preserve">a </w:t>
            </w:r>
            <w:r w:rsidRPr="00A32072">
              <w:rPr>
                <w:color w:val="FF0000"/>
                <w:sz w:val="22"/>
                <w:szCs w:val="22"/>
              </w:rPr>
              <w:t>súdnictvo.</w:t>
            </w:r>
          </w:p>
          <w:p w14:paraId="3C9521AA" w14:textId="77777777"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14:paraId="1F8C76E3" w14:textId="77777777" w:rsidTr="00C40728">
        <w:tc>
          <w:tcPr>
            <w:tcW w:w="804" w:type="dxa"/>
          </w:tcPr>
          <w:p w14:paraId="729C2654" w14:textId="2567C8C2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48</w:t>
            </w:r>
          </w:p>
        </w:tc>
        <w:tc>
          <w:tcPr>
            <w:tcW w:w="3083" w:type="dxa"/>
          </w:tcPr>
          <w:p w14:paraId="6B775475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175" w:type="dxa"/>
          </w:tcPr>
          <w:p w14:paraId="6C29E34A" w14:textId="1BAD445D" w:rsidR="0021712C" w:rsidRPr="0021712C" w:rsidRDefault="0021712C" w:rsidP="0021712C">
            <w:pPr>
              <w:rPr>
                <w:color w:val="FF0000"/>
                <w:sz w:val="22"/>
                <w:szCs w:val="22"/>
              </w:rPr>
            </w:pPr>
            <w:r w:rsidRPr="0021712C">
              <w:rPr>
                <w:color w:val="FF0000"/>
                <w:sz w:val="22"/>
                <w:szCs w:val="22"/>
              </w:rPr>
              <w:t>Toto pole nie</w:t>
            </w:r>
            <w:r w:rsidR="00E71F15">
              <w:rPr>
                <w:color w:val="FF0000"/>
                <w:sz w:val="22"/>
                <w:szCs w:val="22"/>
              </w:rPr>
              <w:t xml:space="preserve"> je </w:t>
            </w:r>
            <w:r w:rsidRPr="0021712C">
              <w:rPr>
                <w:color w:val="FF0000"/>
                <w:sz w:val="22"/>
                <w:szCs w:val="22"/>
              </w:rPr>
              <w:t xml:space="preserve"> relevantné pre túto výzvu, preto sa toto pole </w:t>
            </w:r>
            <w:r w:rsidR="00077970">
              <w:rPr>
                <w:color w:val="FF0000"/>
                <w:sz w:val="22"/>
                <w:szCs w:val="22"/>
              </w:rPr>
              <w:t xml:space="preserve">v </w:t>
            </w:r>
            <w:proofErr w:type="spellStart"/>
            <w:r w:rsidR="00077970" w:rsidRPr="0021712C">
              <w:rPr>
                <w:color w:val="FF0000"/>
                <w:sz w:val="22"/>
                <w:szCs w:val="22"/>
              </w:rPr>
              <w:t>ŽoNFP</w:t>
            </w:r>
            <w:proofErr w:type="spellEnd"/>
            <w:r w:rsidR="00077970" w:rsidRPr="0021712C">
              <w:rPr>
                <w:color w:val="FF0000"/>
                <w:sz w:val="22"/>
                <w:szCs w:val="22"/>
              </w:rPr>
              <w:t xml:space="preserve"> </w:t>
            </w:r>
            <w:r w:rsidRPr="0021712C">
              <w:rPr>
                <w:color w:val="FF0000"/>
                <w:sz w:val="22"/>
                <w:szCs w:val="22"/>
              </w:rPr>
              <w:t>vôbec nezobrazí</w:t>
            </w:r>
            <w:r>
              <w:rPr>
                <w:color w:val="FF0000"/>
                <w:sz w:val="22"/>
                <w:szCs w:val="22"/>
              </w:rPr>
              <w:t>.</w:t>
            </w:r>
          </w:p>
          <w:p w14:paraId="5BEFF4BA" w14:textId="0F2A7DD4" w:rsidR="003E0CBA" w:rsidRPr="007A3FFB" w:rsidRDefault="0021712C" w:rsidP="002171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020E08"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14:paraId="75166766" w14:textId="77777777" w:rsidTr="00C40728">
        <w:tc>
          <w:tcPr>
            <w:tcW w:w="804" w:type="dxa"/>
          </w:tcPr>
          <w:p w14:paraId="6AB9AAD8" w14:textId="1E016D58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083" w:type="dxa"/>
          </w:tcPr>
          <w:p w14:paraId="6FDC0C23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175" w:type="dxa"/>
          </w:tcPr>
          <w:p w14:paraId="65339EF0" w14:textId="1B04A628" w:rsidR="001319F3" w:rsidRPr="003A5633" w:rsidRDefault="008E5577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Žiadateľ v časti</w:t>
            </w:r>
            <w:r w:rsidR="001319F3" w:rsidRPr="003A5633">
              <w:rPr>
                <w:color w:val="FF0000"/>
                <w:sz w:val="22"/>
                <w:szCs w:val="22"/>
              </w:rPr>
              <w:t xml:space="preserve"> Vytvorenie žiadosti o nenávratný finančný príspevok v kroku Výber programovej štruktúry, </w:t>
            </w:r>
            <w:r w:rsidR="003A5633" w:rsidRPr="003A5633">
              <w:rPr>
                <w:color w:val="FF0000"/>
                <w:sz w:val="22"/>
                <w:szCs w:val="22"/>
              </w:rPr>
              <w:t xml:space="preserve">vyberie relevantnú Kategóriu regiónov (menej rozvinutý </w:t>
            </w:r>
            <w:r w:rsidR="004D3834">
              <w:rPr>
                <w:color w:val="FF0000"/>
                <w:sz w:val="22"/>
                <w:szCs w:val="22"/>
              </w:rPr>
              <w:t xml:space="preserve">– LDR </w:t>
            </w:r>
            <w:r w:rsidR="003A5633" w:rsidRPr="003A5633">
              <w:rPr>
                <w:color w:val="FF0000"/>
                <w:sz w:val="22"/>
                <w:szCs w:val="22"/>
              </w:rPr>
              <w:t xml:space="preserve">alebo </w:t>
            </w:r>
            <w:r w:rsidR="003A5633">
              <w:rPr>
                <w:color w:val="FF0000"/>
                <w:sz w:val="22"/>
                <w:szCs w:val="22"/>
              </w:rPr>
              <w:t>rozvinutejší</w:t>
            </w:r>
            <w:r w:rsidR="003A5633" w:rsidRPr="003A5633">
              <w:rPr>
                <w:color w:val="FF0000"/>
                <w:sz w:val="22"/>
                <w:szCs w:val="22"/>
              </w:rPr>
              <w:t xml:space="preserve"> región</w:t>
            </w:r>
            <w:r w:rsidR="004D3834">
              <w:rPr>
                <w:color w:val="FF0000"/>
                <w:sz w:val="22"/>
                <w:szCs w:val="22"/>
              </w:rPr>
              <w:t xml:space="preserve"> - MDR</w:t>
            </w:r>
            <w:r w:rsidR="003A5633" w:rsidRPr="003A5633">
              <w:rPr>
                <w:color w:val="FF0000"/>
                <w:sz w:val="22"/>
                <w:szCs w:val="22"/>
              </w:rPr>
              <w:t>/obe možnosti)</w:t>
            </w:r>
            <w:r>
              <w:rPr>
                <w:color w:val="FF0000"/>
                <w:sz w:val="22"/>
                <w:szCs w:val="22"/>
              </w:rPr>
              <w:t>.</w:t>
            </w:r>
          </w:p>
          <w:p w14:paraId="67CA9B97" w14:textId="6E60275E" w:rsidR="00356928" w:rsidRDefault="001F4F72">
            <w:pPr>
              <w:rPr>
                <w:color w:val="000000"/>
                <w:sz w:val="18"/>
                <w:szCs w:val="18"/>
              </w:rPr>
            </w:pPr>
            <w:r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14:paraId="62BFD9E1" w14:textId="77777777"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 xml:space="preserve">Žiadateľ skontroluje, či je vzhľadom k miestu realizácie projektu jeho </w:t>
            </w:r>
            <w:proofErr w:type="spellStart"/>
            <w:r w:rsidRPr="00AD41AC">
              <w:rPr>
                <w:b/>
                <w:color w:val="000000"/>
                <w:sz w:val="18"/>
                <w:szCs w:val="18"/>
              </w:rPr>
              <w:t>ŽoNFP</w:t>
            </w:r>
            <w:proofErr w:type="spellEnd"/>
            <w:r w:rsidRPr="00AD41AC">
              <w:rPr>
                <w:b/>
                <w:color w:val="000000"/>
                <w:sz w:val="18"/>
                <w:szCs w:val="18"/>
              </w:rPr>
              <w:t xml:space="preserve">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14:paraId="6E96246B" w14:textId="77777777" w:rsidTr="00C40728">
        <w:tc>
          <w:tcPr>
            <w:tcW w:w="804" w:type="dxa"/>
          </w:tcPr>
          <w:p w14:paraId="7789AC0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083" w:type="dxa"/>
          </w:tcPr>
          <w:p w14:paraId="7798E7F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175" w:type="dxa"/>
          </w:tcPr>
          <w:p w14:paraId="19645DB5" w14:textId="2FDF59EA" w:rsidR="00C01ECE" w:rsidRPr="00A32072" w:rsidRDefault="00C01ECE" w:rsidP="003E0CBA">
            <w:pPr>
              <w:rPr>
                <w:color w:val="FF0000"/>
                <w:sz w:val="22"/>
                <w:szCs w:val="22"/>
              </w:rPr>
            </w:pPr>
            <w:r w:rsidRPr="00A32072">
              <w:rPr>
                <w:color w:val="FF0000"/>
                <w:sz w:val="22"/>
                <w:szCs w:val="22"/>
              </w:rPr>
              <w:t>Žiadateľ vyberie NIE.</w:t>
            </w:r>
          </w:p>
          <w:p w14:paraId="40072EAB" w14:textId="76F3A113" w:rsidR="003E0CBA" w:rsidRPr="007A3FFB" w:rsidRDefault="00020E08" w:rsidP="00C01ECE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</w:tc>
      </w:tr>
      <w:tr w:rsidR="003E0CBA" w:rsidRPr="0075785C" w14:paraId="633BE1B5" w14:textId="77777777" w:rsidTr="00C40728">
        <w:tc>
          <w:tcPr>
            <w:tcW w:w="804" w:type="dxa"/>
          </w:tcPr>
          <w:p w14:paraId="110015F5" w14:textId="3A6BB0FC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083" w:type="dxa"/>
          </w:tcPr>
          <w:p w14:paraId="4B571FD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175" w:type="dxa"/>
          </w:tcPr>
          <w:p w14:paraId="35E288D0" w14:textId="77777777" w:rsidR="00A32072" w:rsidRDefault="00A32072" w:rsidP="00C01ECE">
            <w:pPr>
              <w:rPr>
                <w:sz w:val="18"/>
                <w:szCs w:val="18"/>
              </w:rPr>
            </w:pPr>
            <w:r w:rsidRPr="00A32072">
              <w:rPr>
                <w:color w:val="FF0000"/>
                <w:sz w:val="22"/>
                <w:szCs w:val="22"/>
              </w:rPr>
              <w:t>Žiadateľ vyberie NIE</w:t>
            </w:r>
            <w:r w:rsidRPr="007A3FFB">
              <w:rPr>
                <w:sz w:val="18"/>
                <w:szCs w:val="18"/>
              </w:rPr>
              <w:t xml:space="preserve"> </w:t>
            </w:r>
          </w:p>
          <w:p w14:paraId="686E1C2D" w14:textId="4EA75B58" w:rsidR="003E0CBA" w:rsidRPr="007A3FFB" w:rsidRDefault="00020E08" w:rsidP="00C01ECE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14:paraId="019A4146" w14:textId="77777777" w:rsidTr="00C40728">
        <w:tc>
          <w:tcPr>
            <w:tcW w:w="804" w:type="dxa"/>
          </w:tcPr>
          <w:p w14:paraId="0B4EC42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083" w:type="dxa"/>
          </w:tcPr>
          <w:p w14:paraId="67C7FF7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175" w:type="dxa"/>
          </w:tcPr>
          <w:p w14:paraId="7EA1006D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14:paraId="7553B885" w14:textId="77777777" w:rsidTr="00C40728">
        <w:tc>
          <w:tcPr>
            <w:tcW w:w="804" w:type="dxa"/>
          </w:tcPr>
          <w:p w14:paraId="15C6CEA8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083" w:type="dxa"/>
          </w:tcPr>
          <w:p w14:paraId="06F2CDAA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175" w:type="dxa"/>
          </w:tcPr>
          <w:p w14:paraId="7EFE50DB" w14:textId="27544B7C" w:rsidR="00A32072" w:rsidRPr="00A32072" w:rsidRDefault="00A32072" w:rsidP="00BE7F24">
            <w:pPr>
              <w:rPr>
                <w:color w:val="FF0000"/>
                <w:sz w:val="22"/>
                <w:szCs w:val="22"/>
              </w:rPr>
            </w:pPr>
            <w:r w:rsidRPr="00A32072">
              <w:rPr>
                <w:color w:val="FF0000"/>
                <w:sz w:val="22"/>
                <w:szCs w:val="22"/>
              </w:rPr>
              <w:t xml:space="preserve">Riadok bude automaticky vyplnený  </w:t>
            </w:r>
            <w:r w:rsidR="004D3834">
              <w:rPr>
                <w:color w:val="FF0000"/>
                <w:sz w:val="22"/>
                <w:szCs w:val="22"/>
              </w:rPr>
              <w:t>deklaráciou žiadateľa</w:t>
            </w:r>
            <w:r w:rsidRPr="00A32072">
              <w:rPr>
                <w:color w:val="FF0000"/>
                <w:sz w:val="22"/>
                <w:szCs w:val="22"/>
              </w:rPr>
              <w:t xml:space="preserve">: </w:t>
            </w:r>
            <w:r w:rsidRPr="00077970">
              <w:rPr>
                <w:color w:val="FF0000"/>
                <w:sz w:val="22"/>
                <w:szCs w:val="22"/>
              </w:rPr>
              <w:t>Projekt je v súlade s princípom podpory rovnosti mužov a žien a</w:t>
            </w:r>
            <w:r w:rsidR="00410B7D" w:rsidRPr="00077970">
              <w:rPr>
                <w:color w:val="FF0000"/>
                <w:sz w:val="22"/>
                <w:szCs w:val="22"/>
              </w:rPr>
              <w:t> </w:t>
            </w:r>
            <w:r w:rsidRPr="00077970">
              <w:rPr>
                <w:color w:val="FF0000"/>
                <w:sz w:val="22"/>
                <w:szCs w:val="22"/>
              </w:rPr>
              <w:t>nediskriminácia</w:t>
            </w:r>
            <w:r w:rsidR="00410B7D">
              <w:rPr>
                <w:i/>
                <w:color w:val="FF0000"/>
                <w:sz w:val="22"/>
                <w:szCs w:val="22"/>
              </w:rPr>
              <w:t>.</w:t>
            </w:r>
          </w:p>
          <w:p w14:paraId="2BC8AE71" w14:textId="05681943" w:rsidR="00BE7F24" w:rsidRPr="00A32072" w:rsidRDefault="00020E08" w:rsidP="00BE7F24">
            <w:pPr>
              <w:rPr>
                <w:i/>
                <w:sz w:val="18"/>
                <w:szCs w:val="18"/>
              </w:rPr>
            </w:pPr>
            <w:r w:rsidRPr="00A32072">
              <w:rPr>
                <w:i/>
                <w:sz w:val="18"/>
                <w:szCs w:val="18"/>
              </w:rPr>
              <w:t xml:space="preserve">Automaticky vyplnené - </w:t>
            </w:r>
            <w:r w:rsidR="00BE7F24" w:rsidRPr="00A32072">
              <w:rPr>
                <w:i/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14:paraId="4CD8DF4F" w14:textId="77777777" w:rsidR="00BE7F24" w:rsidRPr="00A32072" w:rsidRDefault="00BE7F24" w:rsidP="00BE7F24">
            <w:pPr>
              <w:rPr>
                <w:i/>
                <w:sz w:val="18"/>
                <w:szCs w:val="18"/>
              </w:rPr>
            </w:pPr>
            <w:r w:rsidRPr="00A32072">
              <w:rPr>
                <w:i/>
                <w:sz w:val="18"/>
                <w:szCs w:val="18"/>
              </w:rPr>
              <w:t>Projekt je priamo zameraný na znevýhodnené skupiny.</w:t>
            </w:r>
          </w:p>
          <w:p w14:paraId="36FBA903" w14:textId="77777777" w:rsidR="00BE7F24" w:rsidRPr="00A32072" w:rsidRDefault="00BE7F24" w:rsidP="00BE7F24">
            <w:pPr>
              <w:rPr>
                <w:i/>
                <w:sz w:val="18"/>
                <w:szCs w:val="18"/>
              </w:rPr>
            </w:pPr>
            <w:r w:rsidRPr="00A32072">
              <w:rPr>
                <w:i/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14:paraId="6F8FA903" w14:textId="77777777"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A32072">
              <w:rPr>
                <w:i/>
                <w:sz w:val="18"/>
                <w:szCs w:val="18"/>
              </w:rPr>
              <w:t>Projekt je v súlade s</w:t>
            </w:r>
            <w:r w:rsidR="00BB30E0" w:rsidRPr="00A32072">
              <w:rPr>
                <w:i/>
                <w:sz w:val="18"/>
                <w:szCs w:val="18"/>
              </w:rPr>
              <w:t> </w:t>
            </w:r>
            <w:r w:rsidRPr="00A32072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14:paraId="53DC1691" w14:textId="77777777" w:rsidTr="00C40728">
        <w:tc>
          <w:tcPr>
            <w:tcW w:w="804" w:type="dxa"/>
          </w:tcPr>
          <w:p w14:paraId="27DABDD4" w14:textId="7D70E4E8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083" w:type="dxa"/>
          </w:tcPr>
          <w:p w14:paraId="0DB13D1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175" w:type="dxa"/>
          </w:tcPr>
          <w:p w14:paraId="638080DA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14:paraId="299FE664" w14:textId="77777777" w:rsidTr="00C40728">
        <w:tc>
          <w:tcPr>
            <w:tcW w:w="804" w:type="dxa"/>
          </w:tcPr>
          <w:p w14:paraId="3D5A9DA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083" w:type="dxa"/>
          </w:tcPr>
          <w:p w14:paraId="585FF05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175" w:type="dxa"/>
          </w:tcPr>
          <w:p w14:paraId="7394AC38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14:paraId="6F00E40D" w14:textId="77777777" w:rsidTr="00C40728">
        <w:tc>
          <w:tcPr>
            <w:tcW w:w="804" w:type="dxa"/>
          </w:tcPr>
          <w:p w14:paraId="7656628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083" w:type="dxa"/>
          </w:tcPr>
          <w:p w14:paraId="6B0E5A23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175" w:type="dxa"/>
          </w:tcPr>
          <w:p w14:paraId="5505B8CC" w14:textId="7C876803" w:rsidR="00A32072" w:rsidRPr="00A32072" w:rsidRDefault="00077970" w:rsidP="00A32072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Pole</w:t>
            </w:r>
            <w:r w:rsidR="00A32072" w:rsidRPr="00A32072"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color w:val="FF0000"/>
                <w:sz w:val="22"/>
                <w:szCs w:val="22"/>
              </w:rPr>
              <w:t xml:space="preserve">je možné </w:t>
            </w:r>
            <w:r w:rsidR="00A32072" w:rsidRPr="00A32072">
              <w:rPr>
                <w:color w:val="FF0000"/>
                <w:sz w:val="22"/>
                <w:szCs w:val="22"/>
              </w:rPr>
              <w:t xml:space="preserve"> vypln</w:t>
            </w:r>
            <w:r>
              <w:rPr>
                <w:color w:val="FF0000"/>
                <w:sz w:val="22"/>
                <w:szCs w:val="22"/>
              </w:rPr>
              <w:t>iť</w:t>
            </w:r>
            <w:r w:rsidR="00A32072" w:rsidRPr="00A32072">
              <w:rPr>
                <w:color w:val="FF0000"/>
                <w:sz w:val="22"/>
                <w:szCs w:val="22"/>
              </w:rPr>
              <w:t xml:space="preserve"> len ŠC 2.</w:t>
            </w:r>
            <w:r w:rsidR="00A22EA5">
              <w:rPr>
                <w:color w:val="FF0000"/>
                <w:sz w:val="22"/>
                <w:szCs w:val="22"/>
              </w:rPr>
              <w:t>1</w:t>
            </w:r>
            <w:r w:rsidR="00A32072" w:rsidRPr="00A32072">
              <w:rPr>
                <w:color w:val="FF0000"/>
                <w:sz w:val="22"/>
                <w:szCs w:val="22"/>
              </w:rPr>
              <w:t>.</w:t>
            </w:r>
            <w:r>
              <w:rPr>
                <w:color w:val="FF0000"/>
                <w:sz w:val="22"/>
                <w:szCs w:val="22"/>
              </w:rPr>
              <w:t xml:space="preserve"> v súlade s</w:t>
            </w:r>
            <w:r w:rsidR="00084789">
              <w:rPr>
                <w:color w:val="FF0000"/>
                <w:sz w:val="22"/>
                <w:szCs w:val="22"/>
              </w:rPr>
              <w:t> </w:t>
            </w:r>
            <w:r>
              <w:rPr>
                <w:color w:val="FF0000"/>
                <w:sz w:val="22"/>
                <w:szCs w:val="22"/>
              </w:rPr>
              <w:t>výzvou</w:t>
            </w:r>
            <w:r w:rsidR="00084789">
              <w:rPr>
                <w:color w:val="FF0000"/>
                <w:sz w:val="22"/>
                <w:szCs w:val="22"/>
              </w:rPr>
              <w:t>.</w:t>
            </w:r>
          </w:p>
          <w:p w14:paraId="20A4D80B" w14:textId="308FF789" w:rsidR="003E0CBA" w:rsidRPr="007A3FFB" w:rsidRDefault="00EE6E6B" w:rsidP="00A3207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3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</w:t>
            </w:r>
            <w:proofErr w:type="spellStart"/>
            <w:r w:rsidR="00BE7F24" w:rsidRPr="003E40E3">
              <w:rPr>
                <w:sz w:val="18"/>
                <w:szCs w:val="18"/>
              </w:rPr>
              <w:t>ŽoNFP</w:t>
            </w:r>
            <w:proofErr w:type="spellEnd"/>
            <w:r w:rsidR="00BE7F24" w:rsidRPr="003E40E3">
              <w:rPr>
                <w:sz w:val="18"/>
                <w:szCs w:val="18"/>
              </w:rPr>
              <w:t xml:space="preserve">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14:paraId="129CEEEA" w14:textId="77777777" w:rsidTr="00C22DB6">
        <w:tc>
          <w:tcPr>
            <w:tcW w:w="9062" w:type="dxa"/>
            <w:gridSpan w:val="3"/>
          </w:tcPr>
          <w:p w14:paraId="1039C08F" w14:textId="578F53D5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14:paraId="3652A21B" w14:textId="77777777" w:rsidTr="00C40728">
        <w:tc>
          <w:tcPr>
            <w:tcW w:w="804" w:type="dxa"/>
          </w:tcPr>
          <w:p w14:paraId="29864CF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083" w:type="dxa"/>
          </w:tcPr>
          <w:p w14:paraId="204478C7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175" w:type="dxa"/>
          </w:tcPr>
          <w:p w14:paraId="7DDA2F39" w14:textId="77777777"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14:paraId="376B65DD" w14:textId="77777777" w:rsidTr="00C40728">
        <w:tc>
          <w:tcPr>
            <w:tcW w:w="804" w:type="dxa"/>
          </w:tcPr>
          <w:p w14:paraId="1B21BE2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58</w:t>
            </w:r>
          </w:p>
        </w:tc>
        <w:tc>
          <w:tcPr>
            <w:tcW w:w="3083" w:type="dxa"/>
          </w:tcPr>
          <w:p w14:paraId="7888978F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175" w:type="dxa"/>
          </w:tcPr>
          <w:p w14:paraId="459228EB" w14:textId="3206B826" w:rsidR="00E92A87" w:rsidRDefault="00077970" w:rsidP="003E0CBA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Pole</w:t>
            </w:r>
            <w:r w:rsidRPr="00A32072"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color w:val="FF0000"/>
                <w:sz w:val="22"/>
                <w:szCs w:val="22"/>
              </w:rPr>
              <w:t xml:space="preserve">je možné </w:t>
            </w:r>
            <w:r w:rsidRPr="00A32072">
              <w:rPr>
                <w:color w:val="FF0000"/>
                <w:sz w:val="22"/>
                <w:szCs w:val="22"/>
              </w:rPr>
              <w:t xml:space="preserve"> vypln</w:t>
            </w:r>
            <w:r>
              <w:rPr>
                <w:color w:val="FF0000"/>
                <w:sz w:val="22"/>
                <w:szCs w:val="22"/>
              </w:rPr>
              <w:t>iť len v súlade s výzvou oblasťou intervencie 119</w:t>
            </w:r>
            <w:r w:rsidR="005024F4">
              <w:rPr>
                <w:color w:val="FF0000"/>
                <w:sz w:val="22"/>
                <w:szCs w:val="22"/>
              </w:rPr>
              <w:t>: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 w:rsidR="005024F4">
              <w:rPr>
                <w:color w:val="FF0000"/>
                <w:sz w:val="22"/>
                <w:szCs w:val="22"/>
              </w:rPr>
              <w:br/>
            </w:r>
            <w:r w:rsidR="00E92A87" w:rsidRPr="00E92A87">
              <w:rPr>
                <w:color w:val="FF0000"/>
                <w:sz w:val="22"/>
                <w:szCs w:val="22"/>
              </w:rPr>
              <w:t>Investície do inštitucionálnych kapacít a do efektívnosti VS a verejných služieb na národnej, regionálnej a miestnej úrovni v záujme reforiem, lepšej právnej úpravy a dobrej správy</w:t>
            </w:r>
            <w:r w:rsidR="00E92A87">
              <w:rPr>
                <w:color w:val="FF0000"/>
                <w:sz w:val="22"/>
                <w:szCs w:val="22"/>
              </w:rPr>
              <w:t>.</w:t>
            </w:r>
          </w:p>
          <w:p w14:paraId="2B2B4E66" w14:textId="7D5A7E49"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14:paraId="10407515" w14:textId="77777777" w:rsidTr="00C40728">
        <w:tc>
          <w:tcPr>
            <w:tcW w:w="804" w:type="dxa"/>
          </w:tcPr>
          <w:p w14:paraId="2E2F9BB7" w14:textId="1338993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083" w:type="dxa"/>
          </w:tcPr>
          <w:p w14:paraId="73757971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175" w:type="dxa"/>
          </w:tcPr>
          <w:p w14:paraId="003EBD91" w14:textId="4866E165" w:rsidR="00887741" w:rsidRPr="00887741" w:rsidRDefault="00887741" w:rsidP="003E0CBA">
            <w:pPr>
              <w:rPr>
                <w:color w:val="FF0000"/>
                <w:sz w:val="22"/>
                <w:szCs w:val="22"/>
              </w:rPr>
            </w:pPr>
            <w:r w:rsidRPr="00887741">
              <w:rPr>
                <w:color w:val="FF0000"/>
                <w:sz w:val="22"/>
                <w:szCs w:val="22"/>
              </w:rPr>
              <w:t xml:space="preserve">18 – Verejná </w:t>
            </w:r>
            <w:r>
              <w:rPr>
                <w:color w:val="FF0000"/>
                <w:sz w:val="22"/>
                <w:szCs w:val="22"/>
              </w:rPr>
              <w:t>správa</w:t>
            </w:r>
          </w:p>
          <w:p w14:paraId="7CC0EC91" w14:textId="0AEEA50E"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14:paraId="1DA202D0" w14:textId="77777777" w:rsidTr="00C40728">
        <w:tc>
          <w:tcPr>
            <w:tcW w:w="804" w:type="dxa"/>
          </w:tcPr>
          <w:p w14:paraId="13D86A98" w14:textId="01FB0EFD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083" w:type="dxa"/>
          </w:tcPr>
          <w:p w14:paraId="707DF307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175" w:type="dxa"/>
          </w:tcPr>
          <w:p w14:paraId="15A58E52" w14:textId="77777777" w:rsidR="00887741" w:rsidRPr="00887741" w:rsidRDefault="00887741">
            <w:pPr>
              <w:rPr>
                <w:color w:val="FF0000"/>
                <w:sz w:val="22"/>
                <w:szCs w:val="22"/>
              </w:rPr>
            </w:pPr>
            <w:r w:rsidRPr="00887741">
              <w:rPr>
                <w:color w:val="FF0000"/>
                <w:sz w:val="22"/>
                <w:szCs w:val="22"/>
              </w:rPr>
              <w:t>07 – Neuplatňuje sa</w:t>
            </w:r>
          </w:p>
          <w:p w14:paraId="2AE13B05" w14:textId="145B8261"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14:paraId="271A38F2" w14:textId="77777777" w:rsidTr="00C40728">
        <w:tc>
          <w:tcPr>
            <w:tcW w:w="804" w:type="dxa"/>
          </w:tcPr>
          <w:p w14:paraId="6B52B0CA" w14:textId="0B51936B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083" w:type="dxa"/>
          </w:tcPr>
          <w:p w14:paraId="5E551D4F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175" w:type="dxa"/>
          </w:tcPr>
          <w:p w14:paraId="4DD9DDA8" w14:textId="031F0659" w:rsidR="00887741" w:rsidRPr="00887741" w:rsidRDefault="00887741" w:rsidP="00406B2E">
            <w:pPr>
              <w:rPr>
                <w:sz w:val="22"/>
                <w:szCs w:val="22"/>
              </w:rPr>
            </w:pPr>
            <w:r w:rsidRPr="00887741">
              <w:rPr>
                <w:color w:val="FF0000"/>
                <w:sz w:val="22"/>
                <w:szCs w:val="22"/>
              </w:rPr>
              <w:t>01- Nenávratný grant (totožné s pojmom nenávratný finančný príspevok)</w:t>
            </w:r>
          </w:p>
          <w:p w14:paraId="02523725" w14:textId="5F25F2A0"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14:paraId="19F03BD0" w14:textId="77777777" w:rsidTr="00C22DB6">
        <w:tc>
          <w:tcPr>
            <w:tcW w:w="9062" w:type="dxa"/>
            <w:gridSpan w:val="3"/>
          </w:tcPr>
          <w:p w14:paraId="34075FBA" w14:textId="3A1967B3"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14:paraId="3D313131" w14:textId="77777777" w:rsidTr="00C22DB6">
        <w:tc>
          <w:tcPr>
            <w:tcW w:w="9062" w:type="dxa"/>
            <w:gridSpan w:val="3"/>
          </w:tcPr>
          <w:p w14:paraId="1F5C4C6C" w14:textId="32CAB3CB" w:rsidR="00887741" w:rsidRPr="00887741" w:rsidRDefault="00887741" w:rsidP="004A230E">
            <w:pPr>
              <w:rPr>
                <w:color w:val="FF0000"/>
                <w:sz w:val="22"/>
                <w:szCs w:val="22"/>
              </w:rPr>
            </w:pPr>
            <w:r w:rsidRPr="00887741">
              <w:rPr>
                <w:color w:val="FF0000"/>
                <w:sz w:val="22"/>
                <w:szCs w:val="22"/>
              </w:rPr>
              <w:t xml:space="preserve">Žiadateľ definuje miesto realizácie projektu na najnižšiu možnú úroveň, to znamená v prípade tejto výzvy </w:t>
            </w:r>
            <w:r w:rsidR="00084789">
              <w:rPr>
                <w:color w:val="FF0000"/>
                <w:sz w:val="22"/>
                <w:szCs w:val="22"/>
              </w:rPr>
              <w:t xml:space="preserve">na </w:t>
            </w:r>
            <w:r w:rsidRPr="00887741">
              <w:rPr>
                <w:color w:val="FF0000"/>
                <w:sz w:val="22"/>
                <w:szCs w:val="22"/>
              </w:rPr>
              <w:t xml:space="preserve">úroveň </w:t>
            </w:r>
            <w:r w:rsidR="00E92A87">
              <w:rPr>
                <w:color w:val="FF0000"/>
                <w:sz w:val="22"/>
                <w:szCs w:val="22"/>
              </w:rPr>
              <w:t xml:space="preserve">krajov - </w:t>
            </w:r>
            <w:r w:rsidRPr="00887741">
              <w:rPr>
                <w:color w:val="FF0000"/>
                <w:sz w:val="22"/>
                <w:szCs w:val="22"/>
              </w:rPr>
              <w:t>vyšších územných celkov, resp. celé územie SR</w:t>
            </w:r>
            <w:r w:rsidR="005821F1">
              <w:rPr>
                <w:color w:val="FF0000"/>
                <w:sz w:val="22"/>
                <w:szCs w:val="22"/>
              </w:rPr>
              <w:t xml:space="preserve"> (</w:t>
            </w:r>
            <w:r>
              <w:rPr>
                <w:color w:val="FF0000"/>
                <w:sz w:val="22"/>
                <w:szCs w:val="22"/>
              </w:rPr>
              <w:t>v tomto prípade je potrebné uviesť všetky</w:t>
            </w:r>
            <w:r w:rsidR="00E92A87">
              <w:rPr>
                <w:color w:val="FF0000"/>
                <w:sz w:val="22"/>
                <w:szCs w:val="22"/>
              </w:rPr>
              <w:t xml:space="preserve"> kraje -</w:t>
            </w:r>
            <w:r>
              <w:rPr>
                <w:color w:val="FF0000"/>
                <w:sz w:val="22"/>
                <w:szCs w:val="22"/>
              </w:rPr>
              <w:t xml:space="preserve"> vyššie územné celky SR)</w:t>
            </w:r>
            <w:r w:rsidRPr="00887741">
              <w:rPr>
                <w:color w:val="FF0000"/>
                <w:sz w:val="22"/>
                <w:szCs w:val="22"/>
              </w:rPr>
              <w:t>.</w:t>
            </w:r>
          </w:p>
          <w:p w14:paraId="30335ADA" w14:textId="7DFBCDAD" w:rsidR="00BE7F24" w:rsidRPr="00BE7F24" w:rsidRDefault="00BE7F24" w:rsidP="004A230E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V prípade projektov</w:t>
            </w:r>
            <w:r w:rsidR="004A230E">
              <w:rPr>
                <w:sz w:val="18"/>
                <w:szCs w:val="18"/>
              </w:rPr>
              <w:t xml:space="preserve"> z tejto výzvy</w:t>
            </w:r>
            <w:r w:rsidRPr="003E40E3">
              <w:rPr>
                <w:sz w:val="18"/>
                <w:szCs w:val="18"/>
              </w:rPr>
              <w:t xml:space="preserve">, sa miestom realizácie rozumie miesto, kde sa realizuje prevažná časť aktivít projektu a kde sú prevažne využívané výsledky projektu. </w:t>
            </w:r>
            <w:r w:rsidR="004A230E">
              <w:rPr>
                <w:sz w:val="18"/>
                <w:szCs w:val="18"/>
              </w:rPr>
              <w:br/>
            </w:r>
            <w:r w:rsidRPr="003E40E3">
              <w:rPr>
                <w:sz w:val="18"/>
                <w:szCs w:val="18"/>
              </w:rPr>
              <w:t xml:space="preserve">V prípade projektov zasahujúcich celé územie SR sa miesto realizácie projektu uvádza na úroveň všetkých regiónov vyšších územných celkov.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14:paraId="1B453D44" w14:textId="77777777" w:rsidTr="00C40728">
        <w:tc>
          <w:tcPr>
            <w:tcW w:w="804" w:type="dxa"/>
          </w:tcPr>
          <w:p w14:paraId="2338F008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62</w:t>
            </w:r>
          </w:p>
        </w:tc>
        <w:tc>
          <w:tcPr>
            <w:tcW w:w="3083" w:type="dxa"/>
          </w:tcPr>
          <w:p w14:paraId="5A5D2478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175" w:type="dxa"/>
          </w:tcPr>
          <w:p w14:paraId="424CE6F6" w14:textId="77777777"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3D40F4DB" w14:textId="77777777" w:rsidTr="00C40728">
        <w:tc>
          <w:tcPr>
            <w:tcW w:w="804" w:type="dxa"/>
          </w:tcPr>
          <w:p w14:paraId="4A4C21A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083" w:type="dxa"/>
          </w:tcPr>
          <w:p w14:paraId="65B32C13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175" w:type="dxa"/>
          </w:tcPr>
          <w:p w14:paraId="25AEC825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6AF8BC0E" w14:textId="77777777" w:rsidTr="00C40728">
        <w:tc>
          <w:tcPr>
            <w:tcW w:w="804" w:type="dxa"/>
          </w:tcPr>
          <w:p w14:paraId="7FFE3EF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083" w:type="dxa"/>
          </w:tcPr>
          <w:p w14:paraId="57C34A0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175" w:type="dxa"/>
          </w:tcPr>
          <w:p w14:paraId="79FC9BFA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642989D0" w14:textId="77777777" w:rsidTr="00C40728">
        <w:tc>
          <w:tcPr>
            <w:tcW w:w="804" w:type="dxa"/>
          </w:tcPr>
          <w:p w14:paraId="6353573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083" w:type="dxa"/>
          </w:tcPr>
          <w:p w14:paraId="0F4531F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175" w:type="dxa"/>
          </w:tcPr>
          <w:p w14:paraId="6C99D266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19E7654B" w14:textId="77777777" w:rsidTr="00C40728">
        <w:tc>
          <w:tcPr>
            <w:tcW w:w="804" w:type="dxa"/>
          </w:tcPr>
          <w:p w14:paraId="2898ED0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083" w:type="dxa"/>
          </w:tcPr>
          <w:p w14:paraId="0DC9A758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175" w:type="dxa"/>
          </w:tcPr>
          <w:p w14:paraId="0C259C3C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7DB8A353" w14:textId="77777777" w:rsidTr="00C40728">
        <w:tc>
          <w:tcPr>
            <w:tcW w:w="804" w:type="dxa"/>
          </w:tcPr>
          <w:p w14:paraId="5D25AA4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083" w:type="dxa"/>
          </w:tcPr>
          <w:p w14:paraId="0901B924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175" w:type="dxa"/>
          </w:tcPr>
          <w:p w14:paraId="222843AA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73AFF3B4" w14:textId="77777777" w:rsidTr="00C40728">
        <w:tc>
          <w:tcPr>
            <w:tcW w:w="804" w:type="dxa"/>
          </w:tcPr>
          <w:p w14:paraId="2F5EADC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083" w:type="dxa"/>
          </w:tcPr>
          <w:p w14:paraId="5E3E54A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175" w:type="dxa"/>
          </w:tcPr>
          <w:p w14:paraId="184394CB" w14:textId="77777777"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14:paraId="4BB6E010" w14:textId="77777777" w:rsidTr="00C22DB6">
        <w:tc>
          <w:tcPr>
            <w:tcW w:w="9062" w:type="dxa"/>
            <w:gridSpan w:val="3"/>
          </w:tcPr>
          <w:p w14:paraId="402536ED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14:paraId="4290844F" w14:textId="6BCFFCE3" w:rsidR="00887741" w:rsidRPr="00887741" w:rsidRDefault="00887741" w:rsidP="00543D3E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887741">
              <w:rPr>
                <w:color w:val="FF0000"/>
                <w:sz w:val="22"/>
                <w:szCs w:val="22"/>
              </w:rPr>
              <w:t xml:space="preserve">Výzva nedefinuje </w:t>
            </w:r>
            <w:r w:rsidR="00084789" w:rsidRPr="00084789">
              <w:rPr>
                <w:color w:val="FF0000"/>
                <w:sz w:val="22"/>
                <w:szCs w:val="22"/>
              </w:rPr>
              <w:t xml:space="preserve">miesto realizácie projektu mimo oprávneného územia OP </w:t>
            </w:r>
            <w:r w:rsidRPr="00887741">
              <w:rPr>
                <w:color w:val="FF0000"/>
                <w:sz w:val="22"/>
                <w:szCs w:val="22"/>
              </w:rPr>
              <w:t>– v </w:t>
            </w:r>
            <w:proofErr w:type="spellStart"/>
            <w:r w:rsidR="00084789">
              <w:rPr>
                <w:color w:val="FF0000"/>
                <w:sz w:val="22"/>
                <w:szCs w:val="22"/>
              </w:rPr>
              <w:t>ŽoNFP</w:t>
            </w:r>
            <w:proofErr w:type="spellEnd"/>
            <w:r w:rsidRPr="00887741">
              <w:rPr>
                <w:color w:val="FF0000"/>
                <w:sz w:val="22"/>
                <w:szCs w:val="22"/>
              </w:rPr>
              <w:t xml:space="preserve"> </w:t>
            </w:r>
            <w:r w:rsidR="002F788D">
              <w:rPr>
                <w:color w:val="FF0000"/>
                <w:sz w:val="22"/>
                <w:szCs w:val="22"/>
              </w:rPr>
              <w:t>bude uvedené</w:t>
            </w:r>
            <w:r w:rsidRPr="00887741">
              <w:rPr>
                <w:color w:val="FF0000"/>
                <w:sz w:val="22"/>
                <w:szCs w:val="22"/>
              </w:rPr>
              <w:t xml:space="preserve"> „Nezaevidované“</w:t>
            </w:r>
            <w:r w:rsidR="00410B7D">
              <w:rPr>
                <w:color w:val="FF0000"/>
                <w:sz w:val="22"/>
                <w:szCs w:val="22"/>
              </w:rPr>
              <w:t>.</w:t>
            </w:r>
          </w:p>
          <w:p w14:paraId="6EB909B9" w14:textId="3D30B34D" w:rsidR="00DF1130" w:rsidRPr="00210923" w:rsidRDefault="00887741" w:rsidP="00543D3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</w:t>
            </w:r>
            <w:r w:rsidR="00DF1130">
              <w:rPr>
                <w:sz w:val="18"/>
                <w:szCs w:val="18"/>
              </w:rPr>
              <w:t>Ž</w:t>
            </w:r>
            <w:r w:rsidR="00DF1130" w:rsidRPr="00DF1130">
              <w:rPr>
                <w:sz w:val="18"/>
                <w:szCs w:val="18"/>
              </w:rPr>
              <w:t>iadateľ</w:t>
            </w:r>
            <w:r w:rsidR="00DF1130"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 w:rsidR="00DF1130"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 w:rsidR="00DF1130"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 w:rsidR="00DF1130"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 w:rsidR="00DF1130"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 w:rsidR="00DF1130"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 w:rsidR="00DF1130"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</w:t>
            </w:r>
            <w:r w:rsidR="00543D3E">
              <w:rPr>
                <w:sz w:val="18"/>
                <w:szCs w:val="18"/>
              </w:rPr>
              <w:t xml:space="preserve"> </w:t>
            </w:r>
            <w:r w:rsidR="008746E8">
              <w:rPr>
                <w:sz w:val="18"/>
                <w:szCs w:val="18"/>
              </w:rPr>
              <w:t>)</w:t>
            </w:r>
            <w:r w:rsidR="00543D3E">
              <w:rPr>
                <w:sz w:val="18"/>
                <w:szCs w:val="18"/>
              </w:rPr>
              <w:t xml:space="preserve">, čl. </w:t>
            </w:r>
            <w:r w:rsidR="00543D3E" w:rsidRPr="00DC717E">
              <w:rPr>
                <w:sz w:val="18"/>
                <w:szCs w:val="18"/>
              </w:rPr>
              <w:t>13 Nariadenia Európskeho parlamentu a</w:t>
            </w:r>
            <w:r w:rsidR="00543D3E">
              <w:rPr>
                <w:sz w:val="18"/>
                <w:szCs w:val="18"/>
              </w:rPr>
              <w:t xml:space="preserve"> Rady (EÚ) 1304/2013 (ESF) a </w:t>
            </w:r>
            <w:r w:rsidR="00543D3E" w:rsidRPr="00DC717E">
              <w:rPr>
                <w:sz w:val="18"/>
                <w:szCs w:val="18"/>
              </w:rPr>
              <w:t>čl</w:t>
            </w:r>
            <w:r w:rsidR="00543D3E">
              <w:rPr>
                <w:sz w:val="18"/>
                <w:szCs w:val="18"/>
              </w:rPr>
              <w:t>.</w:t>
            </w:r>
            <w:r w:rsidR="00543D3E" w:rsidRPr="00DC717E">
              <w:rPr>
                <w:sz w:val="18"/>
                <w:szCs w:val="18"/>
              </w:rPr>
              <w:t xml:space="preserve"> 20 Nariadenia Európskeho parlamentu a Rady  (EÚ) 1299/2013 (EÚS)</w:t>
            </w:r>
            <w:r w:rsidR="00543D3E">
              <w:rPr>
                <w:sz w:val="18"/>
                <w:szCs w:val="18"/>
              </w:rPr>
              <w:t>.</w:t>
            </w:r>
          </w:p>
        </w:tc>
      </w:tr>
      <w:tr w:rsidR="003E0CBA" w:rsidRPr="0075785C" w14:paraId="74DA2961" w14:textId="77777777" w:rsidTr="00C40728">
        <w:tc>
          <w:tcPr>
            <w:tcW w:w="804" w:type="dxa"/>
          </w:tcPr>
          <w:p w14:paraId="41BEA858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083" w:type="dxa"/>
          </w:tcPr>
          <w:p w14:paraId="4A4D0C56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175" w:type="dxa"/>
          </w:tcPr>
          <w:p w14:paraId="08DF2D51" w14:textId="77777777"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15BB7406" w14:textId="77777777" w:rsidTr="00C40728">
        <w:tc>
          <w:tcPr>
            <w:tcW w:w="804" w:type="dxa"/>
          </w:tcPr>
          <w:p w14:paraId="70726DD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083" w:type="dxa"/>
          </w:tcPr>
          <w:p w14:paraId="70ECB7D4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175" w:type="dxa"/>
          </w:tcPr>
          <w:p w14:paraId="4455416B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26868EB9" w14:textId="77777777" w:rsidTr="00C40728">
        <w:tc>
          <w:tcPr>
            <w:tcW w:w="804" w:type="dxa"/>
          </w:tcPr>
          <w:p w14:paraId="535ECEF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083" w:type="dxa"/>
          </w:tcPr>
          <w:p w14:paraId="7736A9D3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175" w:type="dxa"/>
          </w:tcPr>
          <w:p w14:paraId="071E0A87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64619D6C" w14:textId="77777777" w:rsidTr="00C40728">
        <w:tc>
          <w:tcPr>
            <w:tcW w:w="804" w:type="dxa"/>
          </w:tcPr>
          <w:p w14:paraId="131E1318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083" w:type="dxa"/>
          </w:tcPr>
          <w:p w14:paraId="03CF48E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175" w:type="dxa"/>
          </w:tcPr>
          <w:p w14:paraId="422D7155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432354EC" w14:textId="77777777" w:rsidTr="00C40728">
        <w:tc>
          <w:tcPr>
            <w:tcW w:w="804" w:type="dxa"/>
          </w:tcPr>
          <w:p w14:paraId="0FE1266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083" w:type="dxa"/>
          </w:tcPr>
          <w:p w14:paraId="4B8A318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175" w:type="dxa"/>
          </w:tcPr>
          <w:p w14:paraId="0F9ADD2A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26129421" w14:textId="77777777" w:rsidTr="00C40728">
        <w:tc>
          <w:tcPr>
            <w:tcW w:w="804" w:type="dxa"/>
          </w:tcPr>
          <w:p w14:paraId="3D7DB23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083" w:type="dxa"/>
          </w:tcPr>
          <w:p w14:paraId="1A2A783E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175" w:type="dxa"/>
          </w:tcPr>
          <w:p w14:paraId="6A53A5F5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5FFB7E13" w14:textId="77777777" w:rsidTr="00C40728">
        <w:tc>
          <w:tcPr>
            <w:tcW w:w="804" w:type="dxa"/>
          </w:tcPr>
          <w:p w14:paraId="31C96D9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75</w:t>
            </w:r>
          </w:p>
        </w:tc>
        <w:tc>
          <w:tcPr>
            <w:tcW w:w="3083" w:type="dxa"/>
          </w:tcPr>
          <w:p w14:paraId="177DE4C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175" w:type="dxa"/>
          </w:tcPr>
          <w:p w14:paraId="53BEF64B" w14:textId="77777777"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14:paraId="52205C07" w14:textId="77777777" w:rsidTr="00C22DB6">
        <w:tc>
          <w:tcPr>
            <w:tcW w:w="9062" w:type="dxa"/>
            <w:gridSpan w:val="3"/>
          </w:tcPr>
          <w:p w14:paraId="4E208F25" w14:textId="77777777"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14:paraId="68AB69EE" w14:textId="77777777" w:rsidTr="00C40728">
        <w:tc>
          <w:tcPr>
            <w:tcW w:w="804" w:type="dxa"/>
          </w:tcPr>
          <w:p w14:paraId="3E774D5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083" w:type="dxa"/>
          </w:tcPr>
          <w:p w14:paraId="01DFB3F1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175" w:type="dxa"/>
          </w:tcPr>
          <w:p w14:paraId="57777456" w14:textId="4A719B15" w:rsidR="00535176" w:rsidRDefault="00535176" w:rsidP="003E0CBA">
            <w:pPr>
              <w:rPr>
                <w:color w:val="FF0000"/>
                <w:sz w:val="18"/>
                <w:szCs w:val="18"/>
              </w:rPr>
            </w:pPr>
            <w:r w:rsidRPr="00535176">
              <w:rPr>
                <w:color w:val="FF0000"/>
                <w:sz w:val="22"/>
                <w:szCs w:val="22"/>
              </w:rPr>
              <w:t xml:space="preserve">Žiadateľ uvedie stručný obsah projektu vo vzťahu k opatreniam, ktorými chce </w:t>
            </w:r>
            <w:r w:rsidRPr="002D230D">
              <w:rPr>
                <w:color w:val="FF0000"/>
                <w:sz w:val="22"/>
                <w:szCs w:val="22"/>
              </w:rPr>
              <w:t>podporiť</w:t>
            </w:r>
            <w:r w:rsidRPr="00535176">
              <w:rPr>
                <w:color w:val="FF0000"/>
                <w:sz w:val="22"/>
                <w:szCs w:val="22"/>
              </w:rPr>
              <w:t xml:space="preserve"> reformy štruktúry a optimalizácie procesov v súdnictve vrátane opatrení na  optimalizáciu  riadeni</w:t>
            </w:r>
            <w:r w:rsidR="002D230D">
              <w:rPr>
                <w:color w:val="FF0000"/>
                <w:sz w:val="22"/>
                <w:szCs w:val="22"/>
              </w:rPr>
              <w:t>a</w:t>
            </w:r>
            <w:r w:rsidRPr="00535176">
              <w:rPr>
                <w:color w:val="FF0000"/>
                <w:sz w:val="22"/>
                <w:szCs w:val="22"/>
              </w:rPr>
              <w:t xml:space="preserve"> ľudských zdrojov na základe špecializácie súdnych úradníkov</w:t>
            </w:r>
            <w:r w:rsidRPr="00893D96">
              <w:rPr>
                <w:color w:val="FF0000"/>
                <w:sz w:val="18"/>
                <w:szCs w:val="18"/>
              </w:rPr>
              <w:t>.</w:t>
            </w:r>
          </w:p>
          <w:p w14:paraId="7E06DF24" w14:textId="1CB6F7C9"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14:paraId="7E9019D8" w14:textId="77777777" w:rsidTr="00C40728">
        <w:tc>
          <w:tcPr>
            <w:tcW w:w="804" w:type="dxa"/>
          </w:tcPr>
          <w:p w14:paraId="130BB7F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083" w:type="dxa"/>
          </w:tcPr>
          <w:p w14:paraId="439E274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175" w:type="dxa"/>
          </w:tcPr>
          <w:p w14:paraId="255665E7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14:paraId="64ED8269" w14:textId="77777777" w:rsidTr="00C40728">
        <w:tc>
          <w:tcPr>
            <w:tcW w:w="804" w:type="dxa"/>
          </w:tcPr>
          <w:p w14:paraId="793C65E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083" w:type="dxa"/>
          </w:tcPr>
          <w:p w14:paraId="1D1D7708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175" w:type="dxa"/>
          </w:tcPr>
          <w:p w14:paraId="1B64E866" w14:textId="0BB6A6BF" w:rsidR="00535176" w:rsidRDefault="00535176" w:rsidP="003E0CBA">
            <w:pPr>
              <w:rPr>
                <w:rFonts w:ascii="Times New Roman" w:hAnsi="Times New Roman" w:cs="Times New Roman"/>
                <w:i/>
              </w:rPr>
            </w:pPr>
            <w:r w:rsidRPr="007A5DA5">
              <w:rPr>
                <w:color w:val="FF0000"/>
                <w:sz w:val="22"/>
                <w:szCs w:val="22"/>
              </w:rPr>
              <w:t>Žiadateľ v popise spôsobu realizácie hlavnej aktivity projektu musí vždy garantovať podporu pre minimálne 2 oprávnené osoby na zodpovedajúcej odbornej pozícii – súdneho úradníka minimálne na 18 mesiacov ekvivalentu plného pracovného úväzku (FTE) podľa tejto výzvy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0E6C1EFD" w14:textId="05DD71D7"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14:paraId="25CE77BA" w14:textId="77777777" w:rsidTr="00C40728">
        <w:tc>
          <w:tcPr>
            <w:tcW w:w="804" w:type="dxa"/>
          </w:tcPr>
          <w:p w14:paraId="06B0E052" w14:textId="093459BD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083" w:type="dxa"/>
          </w:tcPr>
          <w:p w14:paraId="4A9A6C06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175" w:type="dxa"/>
          </w:tcPr>
          <w:p w14:paraId="212F11E6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>situáciu po realizácii projektu a </w:t>
            </w:r>
            <w:r w:rsidR="00543D3E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14:paraId="3BF94251" w14:textId="77777777" w:rsidTr="00C40728">
        <w:tc>
          <w:tcPr>
            <w:tcW w:w="804" w:type="dxa"/>
          </w:tcPr>
          <w:p w14:paraId="7CD3E5DF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083" w:type="dxa"/>
          </w:tcPr>
          <w:p w14:paraId="68268AE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175" w:type="dxa"/>
          </w:tcPr>
          <w:p w14:paraId="6DD1D9BB" w14:textId="224EE51D" w:rsidR="0060201D" w:rsidRDefault="0060201D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Uviesť pred</w:t>
            </w:r>
            <w:r w:rsidRPr="00535F02">
              <w:rPr>
                <w:color w:val="FF0000"/>
                <w:sz w:val="22"/>
                <w:szCs w:val="22"/>
              </w:rPr>
              <w:t>pokl</w:t>
            </w:r>
            <w:r>
              <w:rPr>
                <w:color w:val="FF0000"/>
                <w:sz w:val="22"/>
                <w:szCs w:val="22"/>
              </w:rPr>
              <w:t>a</w:t>
            </w:r>
            <w:r w:rsidRPr="00535F02">
              <w:rPr>
                <w:color w:val="FF0000"/>
                <w:sz w:val="22"/>
                <w:szCs w:val="22"/>
              </w:rPr>
              <w:t>d</w:t>
            </w:r>
            <w:r>
              <w:rPr>
                <w:color w:val="FF0000"/>
                <w:sz w:val="22"/>
                <w:szCs w:val="22"/>
              </w:rPr>
              <w:t>a</w:t>
            </w:r>
            <w:r w:rsidRPr="00535F02">
              <w:rPr>
                <w:color w:val="FF0000"/>
                <w:sz w:val="22"/>
                <w:szCs w:val="22"/>
              </w:rPr>
              <w:t>nú personálnu</w:t>
            </w:r>
            <w:r>
              <w:rPr>
                <w:color w:val="FF0000"/>
                <w:sz w:val="22"/>
                <w:szCs w:val="22"/>
              </w:rPr>
              <w:t xml:space="preserve"> matic</w:t>
            </w:r>
            <w:r w:rsidRPr="00535F02">
              <w:rPr>
                <w:color w:val="FF0000"/>
                <w:sz w:val="22"/>
                <w:szCs w:val="22"/>
              </w:rPr>
              <w:t>u, najmä opis činn</w:t>
            </w:r>
            <w:r>
              <w:rPr>
                <w:color w:val="FF0000"/>
                <w:sz w:val="22"/>
                <w:szCs w:val="22"/>
              </w:rPr>
              <w:t>o</w:t>
            </w:r>
            <w:r w:rsidRPr="00535F02">
              <w:rPr>
                <w:color w:val="FF0000"/>
                <w:sz w:val="22"/>
                <w:szCs w:val="22"/>
              </w:rPr>
              <w:t>stí</w:t>
            </w:r>
            <w:r>
              <w:rPr>
                <w:color w:val="FF0000"/>
                <w:sz w:val="22"/>
                <w:szCs w:val="22"/>
              </w:rPr>
              <w:t xml:space="preserve"> jednotliv</w:t>
            </w:r>
            <w:r w:rsidRPr="00535F02">
              <w:rPr>
                <w:color w:val="FF0000"/>
                <w:sz w:val="22"/>
                <w:szCs w:val="22"/>
              </w:rPr>
              <w:t>ých projektových pozícií</w:t>
            </w:r>
            <w:r>
              <w:rPr>
                <w:color w:val="FF0000"/>
                <w:sz w:val="22"/>
                <w:szCs w:val="22"/>
              </w:rPr>
              <w:t xml:space="preserve"> v súlade s tabuľkou</w:t>
            </w:r>
            <w:r w:rsidR="006A36D3">
              <w:rPr>
                <w:color w:val="FF0000"/>
                <w:sz w:val="22"/>
                <w:szCs w:val="22"/>
              </w:rPr>
              <w:t xml:space="preserve"> nižšie, ktorú je potrebné vložiť  do tohto poľa </w:t>
            </w:r>
            <w:proofErr w:type="spellStart"/>
            <w:r w:rsidR="006A36D3">
              <w:rPr>
                <w:color w:val="FF0000"/>
                <w:sz w:val="22"/>
                <w:szCs w:val="22"/>
              </w:rPr>
              <w:t>ŽoNFP</w:t>
            </w:r>
            <w:proofErr w:type="spellEnd"/>
            <w:r w:rsidR="006A36D3">
              <w:rPr>
                <w:color w:val="FF0000"/>
                <w:sz w:val="22"/>
                <w:szCs w:val="22"/>
              </w:rPr>
              <w:t>.</w:t>
            </w:r>
          </w:p>
          <w:p w14:paraId="26C929F5" w14:textId="77777777" w:rsidR="006A36D3" w:rsidRPr="006A36D3" w:rsidRDefault="006A36D3" w:rsidP="006A36D3">
            <w:pPr>
              <w:rPr>
                <w:color w:val="FF0000"/>
                <w:sz w:val="20"/>
              </w:rPr>
            </w:pPr>
            <w:r w:rsidRPr="006A36D3">
              <w:rPr>
                <w:color w:val="FF0000"/>
                <w:sz w:val="20"/>
              </w:rPr>
              <w:t>Personálna matica – odborné kapacity</w:t>
            </w:r>
          </w:p>
          <w:tbl>
            <w:tblPr>
              <w:tblW w:w="4980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ook w:val="01E0" w:firstRow="1" w:lastRow="1" w:firstColumn="1" w:lastColumn="1" w:noHBand="0" w:noVBand="0"/>
            </w:tblPr>
            <w:tblGrid>
              <w:gridCol w:w="1027"/>
              <w:gridCol w:w="1333"/>
              <w:gridCol w:w="895"/>
              <w:gridCol w:w="1668"/>
            </w:tblGrid>
            <w:tr w:rsidR="006A36D3" w:rsidRPr="006A36D3" w14:paraId="71C30CF0" w14:textId="77777777" w:rsidTr="006A36D3">
              <w:trPr>
                <w:trHeight w:val="20"/>
              </w:trPr>
              <w:tc>
                <w:tcPr>
                  <w:tcW w:w="1043" w:type="pct"/>
                  <w:shd w:val="clear" w:color="auto" w:fill="A6A6A6" w:themeFill="background1" w:themeFillShade="A6"/>
                </w:tcPr>
                <w:p w14:paraId="0E5B759F" w14:textId="77777777" w:rsidR="006A36D3" w:rsidRPr="006A36D3" w:rsidRDefault="006A36D3" w:rsidP="006A36D3">
                  <w:pPr>
                    <w:jc w:val="both"/>
                    <w:rPr>
                      <w:color w:val="FF0000"/>
                      <w:sz w:val="20"/>
                    </w:rPr>
                  </w:pPr>
                  <w:r w:rsidRPr="006A36D3">
                    <w:rPr>
                      <w:color w:val="FF0000"/>
                      <w:sz w:val="20"/>
                    </w:rPr>
                    <w:t>Meno a priezvisko</w:t>
                  </w:r>
                </w:p>
              </w:tc>
              <w:tc>
                <w:tcPr>
                  <w:tcW w:w="1053" w:type="pct"/>
                  <w:shd w:val="clear" w:color="auto" w:fill="A6A6A6" w:themeFill="background1" w:themeFillShade="A6"/>
                </w:tcPr>
                <w:p w14:paraId="65BC1FEA" w14:textId="77777777" w:rsidR="006A36D3" w:rsidRPr="006A36D3" w:rsidRDefault="006A36D3" w:rsidP="006A36D3">
                  <w:pPr>
                    <w:jc w:val="both"/>
                    <w:rPr>
                      <w:color w:val="FF0000"/>
                      <w:sz w:val="20"/>
                    </w:rPr>
                  </w:pPr>
                  <w:r w:rsidRPr="006A36D3">
                    <w:rPr>
                      <w:color w:val="FF0000"/>
                      <w:sz w:val="20"/>
                    </w:rPr>
                    <w:t xml:space="preserve">Zaradenie v projekte </w:t>
                  </w:r>
                </w:p>
              </w:tc>
              <w:tc>
                <w:tcPr>
                  <w:tcW w:w="909" w:type="pct"/>
                  <w:shd w:val="clear" w:color="auto" w:fill="A6A6A6" w:themeFill="background1" w:themeFillShade="A6"/>
                </w:tcPr>
                <w:p w14:paraId="7D2134F6" w14:textId="4F493C7F" w:rsidR="006A36D3" w:rsidRPr="006A36D3" w:rsidRDefault="006A36D3" w:rsidP="006A36D3">
                  <w:pPr>
                    <w:jc w:val="both"/>
                    <w:rPr>
                      <w:color w:val="FF0000"/>
                      <w:sz w:val="20"/>
                    </w:rPr>
                  </w:pPr>
                  <w:r w:rsidRPr="006A36D3">
                    <w:rPr>
                      <w:color w:val="FF0000"/>
                      <w:sz w:val="20"/>
                    </w:rPr>
                    <w:t xml:space="preserve">Názov </w:t>
                  </w:r>
                  <w:r w:rsidR="00066437">
                    <w:rPr>
                      <w:color w:val="FF0000"/>
                      <w:sz w:val="20"/>
                    </w:rPr>
                    <w:t xml:space="preserve">hlavnej </w:t>
                  </w:r>
                  <w:r w:rsidRPr="006A36D3">
                    <w:rPr>
                      <w:color w:val="FF0000"/>
                      <w:sz w:val="20"/>
                    </w:rPr>
                    <w:t xml:space="preserve">aktivity </w:t>
                  </w:r>
                </w:p>
              </w:tc>
              <w:tc>
                <w:tcPr>
                  <w:tcW w:w="1995" w:type="pct"/>
                  <w:shd w:val="clear" w:color="auto" w:fill="A6A6A6" w:themeFill="background1" w:themeFillShade="A6"/>
                </w:tcPr>
                <w:p w14:paraId="7DF9C337" w14:textId="77777777" w:rsidR="006A36D3" w:rsidRPr="006A36D3" w:rsidRDefault="006A36D3" w:rsidP="006A36D3">
                  <w:pPr>
                    <w:jc w:val="both"/>
                    <w:rPr>
                      <w:color w:val="FF0000"/>
                      <w:sz w:val="20"/>
                    </w:rPr>
                  </w:pPr>
                  <w:r w:rsidRPr="006A36D3">
                    <w:rPr>
                      <w:color w:val="FF0000"/>
                      <w:sz w:val="20"/>
                    </w:rPr>
                    <w:t>Činnosti vykonávané v rámci projektu</w:t>
                  </w:r>
                </w:p>
              </w:tc>
            </w:tr>
            <w:tr w:rsidR="006A36D3" w:rsidRPr="006A36D3" w14:paraId="35737D61" w14:textId="77777777" w:rsidTr="006A36D3">
              <w:trPr>
                <w:trHeight w:val="20"/>
              </w:trPr>
              <w:tc>
                <w:tcPr>
                  <w:tcW w:w="1043" w:type="pct"/>
                  <w:shd w:val="clear" w:color="auto" w:fill="FFFFFF" w:themeFill="background1"/>
                </w:tcPr>
                <w:p w14:paraId="62D44C0C" w14:textId="77777777" w:rsidR="006A36D3" w:rsidRPr="006A36D3" w:rsidRDefault="006A36D3" w:rsidP="006A36D3">
                  <w:pPr>
                    <w:jc w:val="both"/>
                    <w:rPr>
                      <w:color w:val="FF0000"/>
                      <w:sz w:val="20"/>
                    </w:rPr>
                  </w:pPr>
                </w:p>
              </w:tc>
              <w:tc>
                <w:tcPr>
                  <w:tcW w:w="1053" w:type="pct"/>
                  <w:shd w:val="clear" w:color="auto" w:fill="FFFFFF" w:themeFill="background1"/>
                </w:tcPr>
                <w:p w14:paraId="057641C1" w14:textId="45B81265" w:rsidR="006A36D3" w:rsidRPr="006A36D3" w:rsidRDefault="006A1FDB" w:rsidP="006A36D3">
                  <w:pPr>
                    <w:jc w:val="both"/>
                    <w:rPr>
                      <w:color w:val="FF0000"/>
                      <w:sz w:val="20"/>
                    </w:rPr>
                  </w:pPr>
                  <w:r>
                    <w:rPr>
                      <w:color w:val="FF0000"/>
                      <w:sz w:val="20"/>
                    </w:rPr>
                    <w:t>Nap</w:t>
                  </w:r>
                  <w:r w:rsidR="004D7564">
                    <w:rPr>
                      <w:color w:val="FF0000"/>
                      <w:sz w:val="20"/>
                    </w:rPr>
                    <w:t>r</w:t>
                  </w:r>
                  <w:r>
                    <w:rPr>
                      <w:color w:val="FF0000"/>
                      <w:sz w:val="20"/>
                    </w:rPr>
                    <w:t>íklad:</w:t>
                  </w:r>
                  <w:r w:rsidR="006A36D3" w:rsidRPr="006A36D3">
                    <w:rPr>
                      <w:color w:val="FF0000"/>
                      <w:sz w:val="20"/>
                    </w:rPr>
                    <w:t xml:space="preserve"> </w:t>
                  </w:r>
                  <w:r w:rsidR="006A36D3">
                    <w:rPr>
                      <w:color w:val="FF0000"/>
                      <w:sz w:val="20"/>
                    </w:rPr>
                    <w:br/>
                    <w:t>Vyšší súdny úradník so špecializáciou na trestnú agendu</w:t>
                  </w:r>
                </w:p>
              </w:tc>
              <w:tc>
                <w:tcPr>
                  <w:tcW w:w="909" w:type="pct"/>
                  <w:shd w:val="clear" w:color="auto" w:fill="FFFFFF" w:themeFill="background1"/>
                </w:tcPr>
                <w:p w14:paraId="24C530FA" w14:textId="450B96EE" w:rsidR="006A36D3" w:rsidRPr="006A36D3" w:rsidRDefault="006A36D3" w:rsidP="006A36D3">
                  <w:pPr>
                    <w:jc w:val="both"/>
                    <w:rPr>
                      <w:color w:val="FF0000"/>
                      <w:sz w:val="20"/>
                    </w:rPr>
                  </w:pPr>
                  <w:r w:rsidRPr="006A36D3">
                    <w:rPr>
                      <w:color w:val="FF0000"/>
                      <w:sz w:val="20"/>
                    </w:rPr>
                    <w:t xml:space="preserve">Názov </w:t>
                  </w:r>
                  <w:r w:rsidR="00066437">
                    <w:rPr>
                      <w:color w:val="FF0000"/>
                      <w:sz w:val="20"/>
                    </w:rPr>
                    <w:t xml:space="preserve">hlavnej </w:t>
                  </w:r>
                  <w:r w:rsidRPr="006A36D3">
                    <w:rPr>
                      <w:color w:val="FF0000"/>
                      <w:sz w:val="20"/>
                    </w:rPr>
                    <w:t>aktivity, na ktorej sa bude podieľať</w:t>
                  </w:r>
                </w:p>
              </w:tc>
              <w:tc>
                <w:tcPr>
                  <w:tcW w:w="1995" w:type="pct"/>
                  <w:shd w:val="clear" w:color="auto" w:fill="FFFFFF" w:themeFill="background1"/>
                </w:tcPr>
                <w:p w14:paraId="3BF4B293" w14:textId="68A9FAA8" w:rsidR="006A36D3" w:rsidRPr="006A36D3" w:rsidRDefault="006A36D3" w:rsidP="006A36D3">
                  <w:pPr>
                    <w:jc w:val="both"/>
                    <w:rPr>
                      <w:color w:val="FF0000"/>
                      <w:sz w:val="20"/>
                    </w:rPr>
                  </w:pPr>
                  <w:r w:rsidRPr="006A36D3">
                    <w:rPr>
                      <w:color w:val="FF0000"/>
                      <w:sz w:val="20"/>
                    </w:rPr>
                    <w:t>Stručný popis vykonávaných činností v</w:t>
                  </w:r>
                  <w:r w:rsidR="00066437">
                    <w:rPr>
                      <w:color w:val="FF0000"/>
                      <w:sz w:val="20"/>
                    </w:rPr>
                    <w:t> </w:t>
                  </w:r>
                  <w:r w:rsidRPr="006A36D3">
                    <w:rPr>
                      <w:color w:val="FF0000"/>
                      <w:sz w:val="20"/>
                    </w:rPr>
                    <w:t>aktivite</w:t>
                  </w:r>
                  <w:r w:rsidR="00066437">
                    <w:rPr>
                      <w:color w:val="FF0000"/>
                      <w:sz w:val="20"/>
                    </w:rPr>
                    <w:t xml:space="preserve"> a čas vstupu  do aktivity.</w:t>
                  </w:r>
                </w:p>
              </w:tc>
            </w:tr>
          </w:tbl>
          <w:p w14:paraId="29912947" w14:textId="77777777" w:rsidR="006A36D3" w:rsidRDefault="006A36D3">
            <w:pPr>
              <w:rPr>
                <w:color w:val="FF0000"/>
                <w:sz w:val="22"/>
                <w:szCs w:val="22"/>
              </w:rPr>
            </w:pPr>
          </w:p>
          <w:p w14:paraId="29ABB987" w14:textId="6F67380E" w:rsidR="003E0CBA" w:rsidRPr="00AD41AC" w:rsidRDefault="0060201D">
            <w:pPr>
              <w:rPr>
                <w:color w:val="FF0000"/>
                <w:sz w:val="18"/>
                <w:szCs w:val="18"/>
              </w:rPr>
            </w:pPr>
            <w:r w:rsidRPr="0060201D">
              <w:rPr>
                <w:color w:val="FF0000"/>
                <w:sz w:val="22"/>
                <w:szCs w:val="22"/>
              </w:rPr>
              <w:t>Výdavky z administratívno-technickým zabezpečením projektu, vrátane projektového a finančného manažmentu ako aj ostatné výdavky viažuce sa na projekt sa uplatňujú v rámci výdavkovej skupiny 903.</w:t>
            </w:r>
            <w:r>
              <w:rPr>
                <w:color w:val="FF0000"/>
                <w:sz w:val="22"/>
                <w:szCs w:val="22"/>
              </w:rPr>
              <w:br/>
            </w:r>
            <w:r w:rsidR="00304DB9">
              <w:rPr>
                <w:sz w:val="18"/>
                <w:szCs w:val="18"/>
              </w:rPr>
              <w:t xml:space="preserve"> V rámci administratívnych kapacít žiadateľ uvádza informáciu </w:t>
            </w:r>
            <w:r w:rsidR="00304DB9">
              <w:rPr>
                <w:sz w:val="18"/>
                <w:szCs w:val="18"/>
              </w:rPr>
              <w:lastRenderedPageBreak/>
              <w:t xml:space="preserve">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 w:rsidR="00304DB9"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 w:rsidR="00304DB9"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 w:rsidR="00304DB9"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="00304DB9"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="00304DB9"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="00304DB9"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="00304DB9"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="00304DB9"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14:paraId="73EE9888" w14:textId="77777777" w:rsidTr="00C22DB6">
        <w:tc>
          <w:tcPr>
            <w:tcW w:w="9062" w:type="dxa"/>
            <w:gridSpan w:val="3"/>
          </w:tcPr>
          <w:p w14:paraId="6471E1D5" w14:textId="269ACABA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14:paraId="7FF1A25C" w14:textId="77777777" w:rsidR="00280976" w:rsidRPr="00210923" w:rsidRDefault="001B5DC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V prípade nastavenia  tejto výzvy je táto časť irelevantná</w:t>
            </w:r>
          </w:p>
        </w:tc>
      </w:tr>
      <w:tr w:rsidR="003E0CBA" w:rsidRPr="0075785C" w14:paraId="7707295D" w14:textId="77777777" w:rsidTr="00C40728">
        <w:tc>
          <w:tcPr>
            <w:tcW w:w="804" w:type="dxa"/>
          </w:tcPr>
          <w:p w14:paraId="235E960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083" w:type="dxa"/>
          </w:tcPr>
          <w:p w14:paraId="7EADCD9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175" w:type="dxa"/>
          </w:tcPr>
          <w:p w14:paraId="6CB6597A" w14:textId="10ACC278" w:rsidR="001B5DCA" w:rsidRPr="002F788D" w:rsidRDefault="001B5DCA" w:rsidP="003E0CBA">
            <w:pPr>
              <w:rPr>
                <w:color w:val="FF0000"/>
                <w:sz w:val="22"/>
                <w:szCs w:val="22"/>
              </w:rPr>
            </w:pPr>
            <w:r w:rsidRPr="002F788D">
              <w:rPr>
                <w:color w:val="FF0000"/>
                <w:sz w:val="22"/>
                <w:szCs w:val="22"/>
              </w:rPr>
              <w:t>V rámci výzvy nebudú definované v ITMS žiadne cieľové skupiny</w:t>
            </w:r>
            <w:r w:rsidR="00F516CA">
              <w:rPr>
                <w:color w:val="FF0000"/>
                <w:sz w:val="22"/>
                <w:szCs w:val="22"/>
              </w:rPr>
              <w:t xml:space="preserve"> -  v ITMS bude uvedené „N</w:t>
            </w:r>
            <w:r w:rsidR="002F788D">
              <w:rPr>
                <w:color w:val="FF0000"/>
                <w:sz w:val="22"/>
                <w:szCs w:val="22"/>
              </w:rPr>
              <w:t>ezaevidované“</w:t>
            </w:r>
            <w:r w:rsidR="00893D96">
              <w:rPr>
                <w:color w:val="FF0000"/>
                <w:sz w:val="22"/>
                <w:szCs w:val="22"/>
              </w:rPr>
              <w:t>.</w:t>
            </w:r>
          </w:p>
          <w:p w14:paraId="2A937BF5" w14:textId="77777777"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14:paraId="444C0E6B" w14:textId="77777777" w:rsidTr="00C22DB6">
        <w:tc>
          <w:tcPr>
            <w:tcW w:w="9062" w:type="dxa"/>
            <w:gridSpan w:val="3"/>
          </w:tcPr>
          <w:p w14:paraId="68CAB9F0" w14:textId="77777777"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14:paraId="78A9F301" w14:textId="77777777" w:rsidTr="00C40728">
        <w:tc>
          <w:tcPr>
            <w:tcW w:w="804" w:type="dxa"/>
          </w:tcPr>
          <w:p w14:paraId="34D1FDB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083" w:type="dxa"/>
          </w:tcPr>
          <w:p w14:paraId="76FFC71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175" w:type="dxa"/>
          </w:tcPr>
          <w:p w14:paraId="1D98DE14" w14:textId="66A9F06D" w:rsidR="002F788D" w:rsidRDefault="00893D96" w:rsidP="003E0CBA">
            <w:pPr>
              <w:rPr>
                <w:sz w:val="18"/>
                <w:szCs w:val="18"/>
              </w:rPr>
            </w:pPr>
            <w:r>
              <w:rPr>
                <w:color w:val="FF0000"/>
                <w:sz w:val="22"/>
                <w:szCs w:val="22"/>
              </w:rPr>
              <w:t>Uvedená hodnota v </w:t>
            </w:r>
            <w:r w:rsidR="002F788D" w:rsidRPr="002F788D">
              <w:rPr>
                <w:color w:val="FF0000"/>
                <w:sz w:val="22"/>
                <w:szCs w:val="22"/>
              </w:rPr>
              <w:t>mesiacoch musí zodpovedať podmienke výzvy</w:t>
            </w:r>
            <w:r>
              <w:rPr>
                <w:color w:val="FF0000"/>
                <w:sz w:val="22"/>
                <w:szCs w:val="22"/>
              </w:rPr>
              <w:t xml:space="preserve"> -</w:t>
            </w:r>
            <w:r w:rsidR="002F788D" w:rsidRPr="002F788D">
              <w:rPr>
                <w:color w:val="FF0000"/>
                <w:sz w:val="22"/>
                <w:szCs w:val="22"/>
              </w:rPr>
              <w:t xml:space="preserve"> maximálne 2</w:t>
            </w:r>
            <w:r w:rsidR="002F788D">
              <w:rPr>
                <w:color w:val="FF0000"/>
                <w:sz w:val="22"/>
                <w:szCs w:val="22"/>
              </w:rPr>
              <w:t>4</w:t>
            </w:r>
            <w:r w:rsidR="002F788D" w:rsidRPr="002F788D">
              <w:rPr>
                <w:color w:val="FF0000"/>
                <w:sz w:val="22"/>
                <w:szCs w:val="22"/>
              </w:rPr>
              <w:t xml:space="preserve"> mesiacov  a minimálne 18 mesiacov</w:t>
            </w:r>
            <w:r>
              <w:rPr>
                <w:color w:val="FF0000"/>
                <w:sz w:val="22"/>
                <w:szCs w:val="22"/>
              </w:rPr>
              <w:t>.</w:t>
            </w:r>
            <w:r w:rsidR="002F788D" w:rsidRPr="003E40E3">
              <w:rPr>
                <w:sz w:val="18"/>
                <w:szCs w:val="18"/>
              </w:rPr>
              <w:t xml:space="preserve"> </w:t>
            </w:r>
          </w:p>
          <w:p w14:paraId="4D86E872" w14:textId="0C8C71EC" w:rsidR="003E0CBA" w:rsidRDefault="00280976" w:rsidP="003E0CBA">
            <w:pPr>
              <w:rPr>
                <w:ins w:id="4" w:author="Autor"/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14:paraId="4B9044BD" w14:textId="1BCBED6D" w:rsidR="001B5DCA" w:rsidRPr="002F788D" w:rsidRDefault="001B5DCA" w:rsidP="007C1E0A">
            <w:pPr>
              <w:rPr>
                <w:sz w:val="22"/>
                <w:szCs w:val="22"/>
              </w:rPr>
            </w:pPr>
          </w:p>
        </w:tc>
      </w:tr>
      <w:tr w:rsidR="003E0CBA" w14:paraId="63647C71" w14:textId="77777777" w:rsidTr="00C22DB6">
        <w:tc>
          <w:tcPr>
            <w:tcW w:w="9062" w:type="dxa"/>
            <w:gridSpan w:val="3"/>
          </w:tcPr>
          <w:p w14:paraId="2ADC603B" w14:textId="77777777"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14:paraId="64F83243" w14:textId="77777777" w:rsidTr="00C40728">
        <w:tc>
          <w:tcPr>
            <w:tcW w:w="804" w:type="dxa"/>
          </w:tcPr>
          <w:p w14:paraId="2106E00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083" w:type="dxa"/>
          </w:tcPr>
          <w:p w14:paraId="1FCE4D3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175" w:type="dxa"/>
          </w:tcPr>
          <w:p w14:paraId="4875A999" w14:textId="77777777"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14:paraId="5151A5A7" w14:textId="77777777" w:rsidTr="00C40728">
        <w:tc>
          <w:tcPr>
            <w:tcW w:w="804" w:type="dxa"/>
          </w:tcPr>
          <w:p w14:paraId="20AD32D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083" w:type="dxa"/>
          </w:tcPr>
          <w:p w14:paraId="2F836D25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175" w:type="dxa"/>
          </w:tcPr>
          <w:p w14:paraId="5FFEE986" w14:textId="77777777"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5095AAD7" w14:textId="77777777" w:rsidTr="00C22DB6">
        <w:tc>
          <w:tcPr>
            <w:tcW w:w="9062" w:type="dxa"/>
            <w:gridSpan w:val="3"/>
          </w:tcPr>
          <w:p w14:paraId="444CC7B1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14:paraId="5E5D259C" w14:textId="77777777" w:rsidTr="00C40728">
        <w:tc>
          <w:tcPr>
            <w:tcW w:w="804" w:type="dxa"/>
          </w:tcPr>
          <w:p w14:paraId="18C7D64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083" w:type="dxa"/>
          </w:tcPr>
          <w:p w14:paraId="4573D894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175" w:type="dxa"/>
          </w:tcPr>
          <w:p w14:paraId="0848727F" w14:textId="77777777"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14:paraId="5EA22EDF" w14:textId="77777777" w:rsidTr="00C40728">
        <w:tc>
          <w:tcPr>
            <w:tcW w:w="804" w:type="dxa"/>
          </w:tcPr>
          <w:p w14:paraId="3678C9B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083" w:type="dxa"/>
          </w:tcPr>
          <w:p w14:paraId="52DEFE24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175" w:type="dxa"/>
          </w:tcPr>
          <w:p w14:paraId="1B02AB72" w14:textId="75AB16C3" w:rsidR="002F788D" w:rsidRPr="002F788D" w:rsidRDefault="002F788D" w:rsidP="007C1E0A">
            <w:pPr>
              <w:rPr>
                <w:color w:val="FF0000"/>
                <w:sz w:val="22"/>
                <w:szCs w:val="22"/>
              </w:rPr>
            </w:pPr>
            <w:r w:rsidRPr="002F788D">
              <w:rPr>
                <w:color w:val="FF0000"/>
                <w:sz w:val="22"/>
                <w:szCs w:val="22"/>
              </w:rPr>
              <w:t>Predpokladá sa jedna hlavná aktivita projektu</w:t>
            </w:r>
            <w:r w:rsidR="00893D96">
              <w:rPr>
                <w:color w:val="FF0000"/>
                <w:sz w:val="22"/>
                <w:szCs w:val="22"/>
              </w:rPr>
              <w:t>.</w:t>
            </w:r>
          </w:p>
          <w:p w14:paraId="4FC89FAA" w14:textId="77777777" w:rsidR="003E0CBA" w:rsidRPr="00E47F5C" w:rsidRDefault="008746E8" w:rsidP="007C1E0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14:paraId="74F0E429" w14:textId="77777777" w:rsidTr="00C40728">
        <w:tc>
          <w:tcPr>
            <w:tcW w:w="804" w:type="dxa"/>
          </w:tcPr>
          <w:p w14:paraId="0EED135B" w14:textId="5077F6E0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083" w:type="dxa"/>
          </w:tcPr>
          <w:p w14:paraId="380C4494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175" w:type="dxa"/>
          </w:tcPr>
          <w:p w14:paraId="49AFB649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14:paraId="495CBCED" w14:textId="77777777" w:rsidTr="00C40728">
        <w:tc>
          <w:tcPr>
            <w:tcW w:w="804" w:type="dxa"/>
          </w:tcPr>
          <w:p w14:paraId="586DEA5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083" w:type="dxa"/>
          </w:tcPr>
          <w:p w14:paraId="0BC3BF6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175" w:type="dxa"/>
          </w:tcPr>
          <w:p w14:paraId="020FBDDA" w14:textId="77777777" w:rsidR="00084789" w:rsidRDefault="00084789" w:rsidP="003E0CBA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Žiadateľ musí zadať koniec realizácie poslednej hlavnej aktivity tak, že realizácia hlavných aktivít projektu spolu bude </w:t>
            </w:r>
            <w:r w:rsidRPr="002F788D">
              <w:rPr>
                <w:color w:val="FF0000"/>
                <w:sz w:val="22"/>
                <w:szCs w:val="22"/>
              </w:rPr>
              <w:t xml:space="preserve"> maximálne 2</w:t>
            </w:r>
            <w:r>
              <w:rPr>
                <w:color w:val="FF0000"/>
                <w:sz w:val="22"/>
                <w:szCs w:val="22"/>
              </w:rPr>
              <w:t>4</w:t>
            </w:r>
            <w:r w:rsidRPr="002F788D">
              <w:rPr>
                <w:color w:val="FF0000"/>
                <w:sz w:val="22"/>
                <w:szCs w:val="22"/>
              </w:rPr>
              <w:t xml:space="preserve"> mesiacov  a minimálne 18 mesiacov</w:t>
            </w:r>
            <w:r>
              <w:rPr>
                <w:color w:val="FF0000"/>
                <w:sz w:val="22"/>
                <w:szCs w:val="22"/>
              </w:rPr>
              <w:t>.</w:t>
            </w:r>
          </w:p>
          <w:p w14:paraId="6F91D9C8" w14:textId="752F9207"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14:paraId="7CAAFF30" w14:textId="77777777" w:rsidTr="00C22DB6">
        <w:tc>
          <w:tcPr>
            <w:tcW w:w="9062" w:type="dxa"/>
            <w:gridSpan w:val="3"/>
          </w:tcPr>
          <w:p w14:paraId="05C89FE6" w14:textId="30F2FF0E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14:paraId="0ECCECA0" w14:textId="77777777" w:rsidTr="00C40728">
        <w:tc>
          <w:tcPr>
            <w:tcW w:w="804" w:type="dxa"/>
          </w:tcPr>
          <w:p w14:paraId="470CBCF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083" w:type="dxa"/>
          </w:tcPr>
          <w:p w14:paraId="4EBA1231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175" w:type="dxa"/>
          </w:tcPr>
          <w:p w14:paraId="411B480D" w14:textId="2202CCC4" w:rsidR="002F788D" w:rsidRPr="002F788D" w:rsidRDefault="005821F1" w:rsidP="002F788D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Vzhľadom na </w:t>
            </w:r>
            <w:r w:rsidR="00084789">
              <w:rPr>
                <w:color w:val="FF0000"/>
                <w:sz w:val="22"/>
                <w:szCs w:val="22"/>
              </w:rPr>
              <w:t xml:space="preserve">stanovenie </w:t>
            </w:r>
            <w:r>
              <w:rPr>
                <w:color w:val="FF0000"/>
                <w:sz w:val="22"/>
                <w:szCs w:val="22"/>
              </w:rPr>
              <w:t>paušál</w:t>
            </w:r>
            <w:r w:rsidR="00084789">
              <w:rPr>
                <w:color w:val="FF0000"/>
                <w:sz w:val="22"/>
                <w:szCs w:val="22"/>
              </w:rPr>
              <w:t>nej sadzby</w:t>
            </w:r>
            <w:r w:rsidR="002F788D" w:rsidRPr="002F788D">
              <w:rPr>
                <w:color w:val="FF0000"/>
                <w:sz w:val="22"/>
                <w:szCs w:val="22"/>
              </w:rPr>
              <w:t>, výzva neumožňuje podporné aktivity projektu</w:t>
            </w:r>
            <w:r w:rsidR="002F788D">
              <w:rPr>
                <w:color w:val="FF0000"/>
                <w:sz w:val="22"/>
                <w:szCs w:val="22"/>
              </w:rPr>
              <w:t xml:space="preserve"> -  v ITMS bude uvedené „</w:t>
            </w:r>
            <w:r w:rsidR="00010EC2">
              <w:rPr>
                <w:color w:val="FF0000"/>
                <w:sz w:val="22"/>
                <w:szCs w:val="22"/>
              </w:rPr>
              <w:t>N</w:t>
            </w:r>
            <w:r w:rsidR="002F788D">
              <w:rPr>
                <w:color w:val="FF0000"/>
                <w:sz w:val="22"/>
                <w:szCs w:val="22"/>
              </w:rPr>
              <w:t>ezaevidované“</w:t>
            </w:r>
            <w:r w:rsidR="00893D96">
              <w:rPr>
                <w:color w:val="FF0000"/>
                <w:sz w:val="22"/>
                <w:szCs w:val="22"/>
              </w:rPr>
              <w:t>.</w:t>
            </w:r>
            <w:r w:rsidR="002F788D">
              <w:rPr>
                <w:color w:val="FF0000"/>
                <w:sz w:val="22"/>
                <w:szCs w:val="22"/>
              </w:rPr>
              <w:t xml:space="preserve"> </w:t>
            </w:r>
          </w:p>
          <w:p w14:paraId="5358C00F" w14:textId="1C8EE7CA" w:rsidR="003E0CBA" w:rsidRPr="00E47F5C" w:rsidRDefault="008746E8" w:rsidP="002F788D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14:paraId="0D578751" w14:textId="77777777" w:rsidTr="00C40728">
        <w:tc>
          <w:tcPr>
            <w:tcW w:w="804" w:type="dxa"/>
          </w:tcPr>
          <w:p w14:paraId="669E5C30" w14:textId="4EA7F5D6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083" w:type="dxa"/>
          </w:tcPr>
          <w:p w14:paraId="644381C4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175" w:type="dxa"/>
          </w:tcPr>
          <w:p w14:paraId="71AB737A" w14:textId="145165B6" w:rsidR="002F788D" w:rsidRPr="002F788D" w:rsidRDefault="002F788D">
            <w:pPr>
              <w:tabs>
                <w:tab w:val="left" w:pos="1245"/>
              </w:tabs>
              <w:rPr>
                <w:color w:val="FF0000"/>
                <w:sz w:val="22"/>
                <w:szCs w:val="22"/>
              </w:rPr>
            </w:pPr>
            <w:r w:rsidRPr="002F788D">
              <w:rPr>
                <w:color w:val="FF0000"/>
                <w:sz w:val="22"/>
                <w:szCs w:val="22"/>
              </w:rPr>
              <w:t>Irelevantné</w:t>
            </w:r>
          </w:p>
          <w:p w14:paraId="0CD61E5D" w14:textId="6C75828E"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14:paraId="229253C0" w14:textId="77777777" w:rsidTr="00C40728">
        <w:tc>
          <w:tcPr>
            <w:tcW w:w="804" w:type="dxa"/>
          </w:tcPr>
          <w:p w14:paraId="71EEE45F" w14:textId="597A131E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083" w:type="dxa"/>
          </w:tcPr>
          <w:p w14:paraId="74BC0852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175" w:type="dxa"/>
          </w:tcPr>
          <w:p w14:paraId="0ECC40FC" w14:textId="4CE5AD0F" w:rsidR="002F788D" w:rsidRPr="002F788D" w:rsidRDefault="002F788D" w:rsidP="002F788D">
            <w:pPr>
              <w:tabs>
                <w:tab w:val="left" w:pos="1245"/>
              </w:tabs>
              <w:rPr>
                <w:color w:val="FF0000"/>
                <w:sz w:val="22"/>
                <w:szCs w:val="22"/>
              </w:rPr>
            </w:pPr>
            <w:r w:rsidRPr="002F788D">
              <w:rPr>
                <w:color w:val="FF0000"/>
                <w:sz w:val="22"/>
                <w:szCs w:val="22"/>
              </w:rPr>
              <w:t>Irelevantné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</w:p>
          <w:p w14:paraId="6C981CB6" w14:textId="731E6F94" w:rsidR="003E0CBA" w:rsidRPr="0075785C" w:rsidRDefault="00280976" w:rsidP="007C1E0A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lastRenderedPageBreak/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14:paraId="2A961E5E" w14:textId="77777777" w:rsidTr="00C22DB6">
        <w:tc>
          <w:tcPr>
            <w:tcW w:w="9062" w:type="dxa"/>
            <w:gridSpan w:val="3"/>
          </w:tcPr>
          <w:p w14:paraId="62A3BA4D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lastRenderedPageBreak/>
              <w:t>9.2  Aktivity projektu realizované mimo oprávneného územia OP</w:t>
            </w:r>
          </w:p>
          <w:p w14:paraId="4FC28C16" w14:textId="1B56BEC7" w:rsidR="002F788D" w:rsidRPr="002F788D" w:rsidRDefault="002F788D" w:rsidP="002F788D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2F788D">
              <w:rPr>
                <w:color w:val="FF0000"/>
                <w:sz w:val="22"/>
                <w:szCs w:val="22"/>
              </w:rPr>
              <w:t xml:space="preserve">Pre OP EVS </w:t>
            </w:r>
            <w:r w:rsidR="00084789">
              <w:rPr>
                <w:color w:val="FF0000"/>
                <w:sz w:val="22"/>
                <w:szCs w:val="22"/>
              </w:rPr>
              <w:t xml:space="preserve">je realizácia aktivít mimo oprávneného územia </w:t>
            </w:r>
            <w:r w:rsidRPr="002F788D">
              <w:rPr>
                <w:color w:val="FF0000"/>
                <w:sz w:val="22"/>
                <w:szCs w:val="22"/>
              </w:rPr>
              <w:t xml:space="preserve"> irelevantn</w:t>
            </w:r>
            <w:r w:rsidR="00D24554">
              <w:rPr>
                <w:color w:val="FF0000"/>
                <w:sz w:val="22"/>
                <w:szCs w:val="22"/>
              </w:rPr>
              <w:t>á</w:t>
            </w:r>
            <w:r w:rsidR="00AF7344">
              <w:rPr>
                <w:color w:val="FF0000"/>
                <w:sz w:val="22"/>
                <w:szCs w:val="22"/>
              </w:rPr>
              <w:t>,  preto výzva</w:t>
            </w:r>
            <w:r w:rsidR="00077970">
              <w:rPr>
                <w:color w:val="FF0000"/>
                <w:sz w:val="22"/>
                <w:szCs w:val="22"/>
              </w:rPr>
              <w:t xml:space="preserve"> v ITMS</w:t>
            </w:r>
            <w:r w:rsidR="00AF7344" w:rsidRPr="00AF7344">
              <w:rPr>
                <w:color w:val="FF0000"/>
                <w:sz w:val="22"/>
                <w:szCs w:val="22"/>
              </w:rPr>
              <w:t xml:space="preserve"> neumožňuje rea</w:t>
            </w:r>
            <w:r w:rsidR="005821F1">
              <w:rPr>
                <w:color w:val="FF0000"/>
                <w:sz w:val="22"/>
                <w:szCs w:val="22"/>
              </w:rPr>
              <w:t>lizáciu</w:t>
            </w:r>
            <w:r w:rsidR="00077970">
              <w:rPr>
                <w:color w:val="FF0000"/>
                <w:sz w:val="22"/>
                <w:szCs w:val="22"/>
              </w:rPr>
              <w:t xml:space="preserve"> projektu</w:t>
            </w:r>
            <w:r w:rsidR="005821F1">
              <w:rPr>
                <w:color w:val="FF0000"/>
                <w:sz w:val="22"/>
                <w:szCs w:val="22"/>
              </w:rPr>
              <w:t xml:space="preserve"> mimo oprávneného územia</w:t>
            </w:r>
            <w:r w:rsidRPr="002F788D">
              <w:rPr>
                <w:color w:val="FF0000"/>
                <w:sz w:val="22"/>
                <w:szCs w:val="22"/>
              </w:rPr>
              <w:t>. Pri vypĺňaní žiadosti o NFP nebude časť</w:t>
            </w:r>
            <w:r w:rsidR="00AF7344">
              <w:rPr>
                <w:color w:val="FF0000"/>
                <w:sz w:val="22"/>
                <w:szCs w:val="22"/>
              </w:rPr>
              <w:t xml:space="preserve"> 9.2</w:t>
            </w:r>
            <w:r w:rsidRPr="002F788D">
              <w:rPr>
                <w:color w:val="FF0000"/>
                <w:sz w:val="22"/>
                <w:szCs w:val="22"/>
              </w:rPr>
              <w:t xml:space="preserve"> vôbec sprístupnená</w:t>
            </w:r>
            <w:r w:rsidR="00AF7344">
              <w:rPr>
                <w:color w:val="FF0000"/>
                <w:sz w:val="22"/>
                <w:szCs w:val="22"/>
              </w:rPr>
              <w:t xml:space="preserve"> -  v ITMS bude uvedené „</w:t>
            </w:r>
            <w:r w:rsidR="002A55D8">
              <w:rPr>
                <w:color w:val="FF0000"/>
                <w:sz w:val="22"/>
                <w:szCs w:val="22"/>
              </w:rPr>
              <w:t>N</w:t>
            </w:r>
            <w:r w:rsidR="00AF7344">
              <w:rPr>
                <w:color w:val="FF0000"/>
                <w:sz w:val="22"/>
                <w:szCs w:val="22"/>
              </w:rPr>
              <w:t>ezaevidované“</w:t>
            </w:r>
            <w:r w:rsidR="005821F1">
              <w:rPr>
                <w:color w:val="FF0000"/>
                <w:sz w:val="22"/>
                <w:szCs w:val="22"/>
              </w:rPr>
              <w:t>.</w:t>
            </w:r>
            <w:r w:rsidRPr="002F788D">
              <w:rPr>
                <w:color w:val="FF0000"/>
                <w:sz w:val="22"/>
                <w:szCs w:val="22"/>
              </w:rPr>
              <w:t xml:space="preserve"> </w:t>
            </w:r>
          </w:p>
          <w:p w14:paraId="3E2EF5BD" w14:textId="7585075F" w:rsidR="00650B28" w:rsidRPr="003A328F" w:rsidRDefault="00650B28" w:rsidP="002F788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 w:rsidR="00AF7714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14:paraId="601D4967" w14:textId="77777777" w:rsidTr="00C40728">
        <w:tc>
          <w:tcPr>
            <w:tcW w:w="804" w:type="dxa"/>
          </w:tcPr>
          <w:p w14:paraId="5C17B34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083" w:type="dxa"/>
          </w:tcPr>
          <w:p w14:paraId="14463876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175" w:type="dxa"/>
          </w:tcPr>
          <w:p w14:paraId="065403AA" w14:textId="5508C89E"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14:paraId="6D873424" w14:textId="77777777" w:rsidTr="00C40728">
        <w:tc>
          <w:tcPr>
            <w:tcW w:w="804" w:type="dxa"/>
          </w:tcPr>
          <w:p w14:paraId="5E95DA8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083" w:type="dxa"/>
          </w:tcPr>
          <w:p w14:paraId="35EDF67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175" w:type="dxa"/>
          </w:tcPr>
          <w:p w14:paraId="05140EC4" w14:textId="77777777"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45E33CD6" w14:textId="77777777" w:rsidTr="00C22DB6">
        <w:tc>
          <w:tcPr>
            <w:tcW w:w="9062" w:type="dxa"/>
            <w:gridSpan w:val="3"/>
          </w:tcPr>
          <w:p w14:paraId="76E83918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14:paraId="12CD6072" w14:textId="77777777" w:rsidTr="00C40728">
        <w:tc>
          <w:tcPr>
            <w:tcW w:w="804" w:type="dxa"/>
          </w:tcPr>
          <w:p w14:paraId="39A1C5F8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083" w:type="dxa"/>
          </w:tcPr>
          <w:p w14:paraId="0E3487F9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175" w:type="dxa"/>
          </w:tcPr>
          <w:p w14:paraId="10511CDF" w14:textId="77777777"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14:paraId="6F22A89A" w14:textId="77777777" w:rsidTr="00C40728">
        <w:tc>
          <w:tcPr>
            <w:tcW w:w="804" w:type="dxa"/>
          </w:tcPr>
          <w:p w14:paraId="6BF9A93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083" w:type="dxa"/>
          </w:tcPr>
          <w:p w14:paraId="63DC83F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175" w:type="dxa"/>
          </w:tcPr>
          <w:p w14:paraId="1DC0239B" w14:textId="77777777"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14:paraId="61DB0781" w14:textId="77777777" w:rsidTr="00C40728">
        <w:tc>
          <w:tcPr>
            <w:tcW w:w="804" w:type="dxa"/>
          </w:tcPr>
          <w:p w14:paraId="1FAB1E1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083" w:type="dxa"/>
          </w:tcPr>
          <w:p w14:paraId="02AE6C31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175" w:type="dxa"/>
          </w:tcPr>
          <w:p w14:paraId="787955BC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14:paraId="78D9B4ED" w14:textId="77777777" w:rsidTr="00C40728">
        <w:tc>
          <w:tcPr>
            <w:tcW w:w="804" w:type="dxa"/>
          </w:tcPr>
          <w:p w14:paraId="2ABBDA8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083" w:type="dxa"/>
          </w:tcPr>
          <w:p w14:paraId="03BB076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175" w:type="dxa"/>
          </w:tcPr>
          <w:p w14:paraId="39186B50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14:paraId="14D589BF" w14:textId="77777777" w:rsidTr="00C22DB6">
        <w:tc>
          <w:tcPr>
            <w:tcW w:w="9062" w:type="dxa"/>
            <w:gridSpan w:val="3"/>
          </w:tcPr>
          <w:p w14:paraId="52FED245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14:paraId="3877912A" w14:textId="77777777" w:rsidTr="00C40728">
        <w:tc>
          <w:tcPr>
            <w:tcW w:w="804" w:type="dxa"/>
          </w:tcPr>
          <w:p w14:paraId="5F120E58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083" w:type="dxa"/>
          </w:tcPr>
          <w:p w14:paraId="52BD3B61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175" w:type="dxa"/>
          </w:tcPr>
          <w:p w14:paraId="409BEA48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14:paraId="52828C4D" w14:textId="77777777" w:rsidTr="00C40728">
        <w:tc>
          <w:tcPr>
            <w:tcW w:w="804" w:type="dxa"/>
          </w:tcPr>
          <w:p w14:paraId="5E08DD4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083" w:type="dxa"/>
            <w:shd w:val="clear" w:color="auto" w:fill="auto"/>
          </w:tcPr>
          <w:p w14:paraId="151D277D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175" w:type="dxa"/>
          </w:tcPr>
          <w:p w14:paraId="1A809937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14:paraId="0721A5E0" w14:textId="77777777" w:rsidTr="00C40728">
        <w:tc>
          <w:tcPr>
            <w:tcW w:w="804" w:type="dxa"/>
          </w:tcPr>
          <w:p w14:paraId="754D3E1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083" w:type="dxa"/>
            <w:shd w:val="clear" w:color="auto" w:fill="auto"/>
          </w:tcPr>
          <w:p w14:paraId="2F53C336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175" w:type="dxa"/>
          </w:tcPr>
          <w:p w14:paraId="3B74B3C7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14:paraId="623915EC" w14:textId="77777777" w:rsidTr="00C22DB6">
        <w:tc>
          <w:tcPr>
            <w:tcW w:w="9062" w:type="dxa"/>
            <w:gridSpan w:val="3"/>
          </w:tcPr>
          <w:p w14:paraId="30E527EA" w14:textId="77777777"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14:paraId="0B83810B" w14:textId="77777777" w:rsidTr="00C22DB6">
        <w:tc>
          <w:tcPr>
            <w:tcW w:w="9062" w:type="dxa"/>
            <w:gridSpan w:val="3"/>
          </w:tcPr>
          <w:p w14:paraId="430AD760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14:paraId="11F55326" w14:textId="77777777"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14:paraId="7EEC9C47" w14:textId="77777777" w:rsidTr="00C40728">
        <w:tc>
          <w:tcPr>
            <w:tcW w:w="804" w:type="dxa"/>
          </w:tcPr>
          <w:p w14:paraId="4EFA4B3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083" w:type="dxa"/>
          </w:tcPr>
          <w:p w14:paraId="7324CDCE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175" w:type="dxa"/>
          </w:tcPr>
          <w:p w14:paraId="65F83A97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4A8A9A8D" w14:textId="77777777" w:rsidTr="00C40728">
        <w:tc>
          <w:tcPr>
            <w:tcW w:w="804" w:type="dxa"/>
          </w:tcPr>
          <w:p w14:paraId="56343F6F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083" w:type="dxa"/>
          </w:tcPr>
          <w:p w14:paraId="2D72780A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175" w:type="dxa"/>
          </w:tcPr>
          <w:p w14:paraId="1B73F4FF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07043453" w14:textId="77777777" w:rsidTr="00C40728">
        <w:tc>
          <w:tcPr>
            <w:tcW w:w="804" w:type="dxa"/>
          </w:tcPr>
          <w:p w14:paraId="4257EAB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083" w:type="dxa"/>
          </w:tcPr>
          <w:p w14:paraId="41D5347E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175" w:type="dxa"/>
          </w:tcPr>
          <w:p w14:paraId="650EE5D7" w14:textId="026B1C07" w:rsidR="00AF7344" w:rsidRPr="00AF7344" w:rsidRDefault="00AF7344" w:rsidP="00AF7344">
            <w:pPr>
              <w:rPr>
                <w:color w:val="FF0000"/>
                <w:sz w:val="22"/>
                <w:szCs w:val="22"/>
              </w:rPr>
            </w:pPr>
            <w:r w:rsidRPr="00AF7344">
              <w:rPr>
                <w:color w:val="FF0000"/>
                <w:sz w:val="22"/>
                <w:szCs w:val="22"/>
              </w:rPr>
              <w:t>Žiadateľ je povinný vybrať si každý merateľný ukazovateľ projektu v zmysle prílohy č. 3 výzvy  a stanoviť jeho „nenulovú“ cieľovú hodnotu, ktorá má byť realizáciou navrhovaných aktivít dosiahnutá.</w:t>
            </w:r>
          </w:p>
          <w:p w14:paraId="110BA6A1" w14:textId="7B180F46" w:rsidR="003E0CBA" w:rsidRPr="00E47F5C" w:rsidRDefault="00280976" w:rsidP="00AF734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14:paraId="3EAC87C1" w14:textId="77777777" w:rsidTr="00C40728">
        <w:tc>
          <w:tcPr>
            <w:tcW w:w="804" w:type="dxa"/>
          </w:tcPr>
          <w:p w14:paraId="475812B8" w14:textId="07945B3A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083" w:type="dxa"/>
          </w:tcPr>
          <w:p w14:paraId="18D2EA0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175" w:type="dxa"/>
          </w:tcPr>
          <w:p w14:paraId="6E689F1A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5D19350C" w14:textId="77777777" w:rsidTr="00C40728">
        <w:tc>
          <w:tcPr>
            <w:tcW w:w="804" w:type="dxa"/>
          </w:tcPr>
          <w:p w14:paraId="7BE0D2BF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105</w:t>
            </w:r>
          </w:p>
        </w:tc>
        <w:tc>
          <w:tcPr>
            <w:tcW w:w="3083" w:type="dxa"/>
          </w:tcPr>
          <w:p w14:paraId="7B01EF35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175" w:type="dxa"/>
          </w:tcPr>
          <w:p w14:paraId="1442ADFB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12C230C3" w14:textId="77777777" w:rsidTr="00C40728">
        <w:tc>
          <w:tcPr>
            <w:tcW w:w="804" w:type="dxa"/>
          </w:tcPr>
          <w:p w14:paraId="2B14F66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083" w:type="dxa"/>
          </w:tcPr>
          <w:p w14:paraId="5E3DE6F2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175" w:type="dxa"/>
          </w:tcPr>
          <w:p w14:paraId="45AF7AED" w14:textId="5E11F06A" w:rsidR="00AF7344" w:rsidRPr="00AF7344" w:rsidRDefault="00AF7344" w:rsidP="00C85E97">
            <w:pPr>
              <w:rPr>
                <w:color w:val="FF0000"/>
                <w:sz w:val="22"/>
                <w:szCs w:val="22"/>
              </w:rPr>
            </w:pPr>
            <w:r w:rsidRPr="00AF7344">
              <w:rPr>
                <w:color w:val="FF0000"/>
                <w:sz w:val="22"/>
                <w:szCs w:val="22"/>
              </w:rPr>
              <w:t>Žiadateľ vyberie z číselníka spôsob narátavania do celkovej cieľovej hodn</w:t>
            </w:r>
            <w:r w:rsidR="00893D96">
              <w:rPr>
                <w:color w:val="FF0000"/>
                <w:sz w:val="22"/>
                <w:szCs w:val="22"/>
              </w:rPr>
              <w:t>ot</w:t>
            </w:r>
            <w:r w:rsidR="005821F1">
              <w:rPr>
                <w:color w:val="FF0000"/>
                <w:sz w:val="22"/>
                <w:szCs w:val="22"/>
              </w:rPr>
              <w:t>y</w:t>
            </w:r>
            <w:r w:rsidRPr="00AF7344">
              <w:rPr>
                <w:color w:val="FF0000"/>
                <w:sz w:val="22"/>
                <w:szCs w:val="22"/>
              </w:rPr>
              <w:t xml:space="preserve"> </w:t>
            </w:r>
            <w:r w:rsidR="005821F1">
              <w:rPr>
                <w:color w:val="FF0000"/>
                <w:sz w:val="22"/>
                <w:szCs w:val="22"/>
              </w:rPr>
              <w:t xml:space="preserve">– </w:t>
            </w:r>
            <w:r w:rsidR="002A55D8">
              <w:rPr>
                <w:color w:val="FF0000"/>
                <w:sz w:val="22"/>
                <w:szCs w:val="22"/>
              </w:rPr>
              <w:t>S</w:t>
            </w:r>
            <w:r w:rsidRPr="00AF7344">
              <w:rPr>
                <w:color w:val="FF0000"/>
                <w:sz w:val="22"/>
                <w:szCs w:val="22"/>
              </w:rPr>
              <w:t>účet</w:t>
            </w:r>
            <w:r w:rsidR="005821F1">
              <w:rPr>
                <w:color w:val="FF0000"/>
                <w:sz w:val="22"/>
                <w:szCs w:val="22"/>
              </w:rPr>
              <w:t>.</w:t>
            </w:r>
          </w:p>
          <w:p w14:paraId="07D1B2BA" w14:textId="56B054BB" w:rsidR="003E0CBA" w:rsidRPr="00E47F5C" w:rsidRDefault="0017291D" w:rsidP="00C85E97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14:paraId="1FEE00FB" w14:textId="77777777" w:rsidTr="00C40728">
        <w:tc>
          <w:tcPr>
            <w:tcW w:w="804" w:type="dxa"/>
          </w:tcPr>
          <w:p w14:paraId="3ED55C3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083" w:type="dxa"/>
          </w:tcPr>
          <w:p w14:paraId="1A40813B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175" w:type="dxa"/>
          </w:tcPr>
          <w:p w14:paraId="37AA6B95" w14:textId="77777777"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14:paraId="2F5E1221" w14:textId="77777777" w:rsidTr="00C40728">
        <w:tc>
          <w:tcPr>
            <w:tcW w:w="804" w:type="dxa"/>
          </w:tcPr>
          <w:p w14:paraId="08A86C7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083" w:type="dxa"/>
          </w:tcPr>
          <w:p w14:paraId="4055A51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175" w:type="dxa"/>
          </w:tcPr>
          <w:p w14:paraId="30AB1C01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2DDA8CBE" w14:textId="77777777" w:rsidTr="00C40728">
        <w:tc>
          <w:tcPr>
            <w:tcW w:w="804" w:type="dxa"/>
          </w:tcPr>
          <w:p w14:paraId="46EA459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083" w:type="dxa"/>
          </w:tcPr>
          <w:p w14:paraId="247BB3C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175" w:type="dxa"/>
          </w:tcPr>
          <w:p w14:paraId="38ABB20E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14:paraId="395C0F7C" w14:textId="77777777" w:rsidTr="00C40728">
        <w:tc>
          <w:tcPr>
            <w:tcW w:w="804" w:type="dxa"/>
          </w:tcPr>
          <w:p w14:paraId="34561DB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083" w:type="dxa"/>
          </w:tcPr>
          <w:p w14:paraId="66BE6392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175" w:type="dxa"/>
          </w:tcPr>
          <w:p w14:paraId="30FEC86F" w14:textId="77777777"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14:paraId="6BF28924" w14:textId="77777777" w:rsidTr="00C40728">
        <w:tc>
          <w:tcPr>
            <w:tcW w:w="804" w:type="dxa"/>
          </w:tcPr>
          <w:p w14:paraId="1BCAD4A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083" w:type="dxa"/>
          </w:tcPr>
          <w:p w14:paraId="4F4BCA07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175" w:type="dxa"/>
          </w:tcPr>
          <w:p w14:paraId="29924875" w14:textId="77777777"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14:paraId="0080066C" w14:textId="77777777" w:rsidTr="00C40728">
        <w:tc>
          <w:tcPr>
            <w:tcW w:w="804" w:type="dxa"/>
          </w:tcPr>
          <w:p w14:paraId="528425B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083" w:type="dxa"/>
          </w:tcPr>
          <w:p w14:paraId="32A785DE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175" w:type="dxa"/>
          </w:tcPr>
          <w:p w14:paraId="4969ABC4" w14:textId="77777777" w:rsidR="003450C1" w:rsidRDefault="003450C1" w:rsidP="003450C1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Nenulová</w:t>
            </w:r>
            <w:r w:rsidRPr="00AF7344">
              <w:rPr>
                <w:color w:val="FF0000"/>
                <w:sz w:val="22"/>
                <w:szCs w:val="22"/>
              </w:rPr>
              <w:t>“ cieľov</w:t>
            </w:r>
            <w:r>
              <w:rPr>
                <w:color w:val="FF0000"/>
                <w:sz w:val="22"/>
                <w:szCs w:val="22"/>
              </w:rPr>
              <w:t>á</w:t>
            </w:r>
            <w:r w:rsidRPr="00AF7344">
              <w:rPr>
                <w:color w:val="FF0000"/>
                <w:sz w:val="22"/>
                <w:szCs w:val="22"/>
              </w:rPr>
              <w:t xml:space="preserve"> hodnot</w:t>
            </w:r>
            <w:r>
              <w:rPr>
                <w:color w:val="FF0000"/>
                <w:sz w:val="22"/>
                <w:szCs w:val="22"/>
              </w:rPr>
              <w:t>a</w:t>
            </w:r>
            <w:r w:rsidRPr="00AF7344">
              <w:rPr>
                <w:color w:val="FF0000"/>
                <w:sz w:val="22"/>
                <w:szCs w:val="22"/>
              </w:rPr>
              <w:t>, ktorá má byť realizáciou navrhovan</w:t>
            </w:r>
            <w:r>
              <w:rPr>
                <w:color w:val="FF0000"/>
                <w:sz w:val="22"/>
                <w:szCs w:val="22"/>
              </w:rPr>
              <w:t>ej aktivity</w:t>
            </w:r>
            <w:r w:rsidRPr="00AF7344">
              <w:rPr>
                <w:color w:val="FF0000"/>
                <w:sz w:val="22"/>
                <w:szCs w:val="22"/>
              </w:rPr>
              <w:t xml:space="preserve"> dosiahnutá</w:t>
            </w:r>
            <w:r>
              <w:rPr>
                <w:color w:val="FF0000"/>
                <w:sz w:val="22"/>
                <w:szCs w:val="22"/>
              </w:rPr>
              <w:t>.</w:t>
            </w:r>
          </w:p>
          <w:p w14:paraId="7AC96763" w14:textId="738E8060" w:rsidR="003450C1" w:rsidRDefault="00FB2FD7" w:rsidP="003450C1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V prípade, že </w:t>
            </w:r>
            <w:r w:rsidR="003450C1">
              <w:rPr>
                <w:color w:val="FF0000"/>
                <w:sz w:val="22"/>
                <w:szCs w:val="22"/>
              </w:rPr>
              <w:t>oprávnen</w:t>
            </w:r>
            <w:r>
              <w:rPr>
                <w:color w:val="FF0000"/>
                <w:sz w:val="22"/>
                <w:szCs w:val="22"/>
              </w:rPr>
              <w:t>ým územím</w:t>
            </w:r>
            <w:r w:rsidR="003450C1">
              <w:rPr>
                <w:color w:val="FF0000"/>
                <w:sz w:val="22"/>
                <w:szCs w:val="22"/>
              </w:rPr>
              <w:t xml:space="preserve"> projektu </w:t>
            </w:r>
            <w:r>
              <w:rPr>
                <w:color w:val="FF0000"/>
                <w:sz w:val="22"/>
                <w:szCs w:val="22"/>
              </w:rPr>
              <w:t>je</w:t>
            </w:r>
            <w:r w:rsidR="003450C1"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color w:val="FF0000"/>
                <w:sz w:val="22"/>
                <w:szCs w:val="22"/>
              </w:rPr>
              <w:t>celé Slovensko,</w:t>
            </w:r>
            <w:r w:rsidR="003450C1">
              <w:rPr>
                <w:color w:val="FF0000"/>
                <w:sz w:val="22"/>
                <w:szCs w:val="22"/>
              </w:rPr>
              <w:t xml:space="preserve"> je potrebné cieľovú hodnotu</w:t>
            </w:r>
            <w:r>
              <w:t xml:space="preserve"> </w:t>
            </w:r>
            <w:r w:rsidRPr="00FB2FD7">
              <w:rPr>
                <w:color w:val="FF0000"/>
                <w:sz w:val="22"/>
                <w:szCs w:val="22"/>
              </w:rPr>
              <w:t>za jednotlivé kategórie regiónov</w:t>
            </w:r>
            <w:r w:rsidR="003450C1">
              <w:rPr>
                <w:color w:val="FF0000"/>
                <w:sz w:val="22"/>
                <w:szCs w:val="22"/>
              </w:rPr>
              <w:t xml:space="preserve"> rozdeliť </w:t>
            </w:r>
            <w:r w:rsidR="00920140" w:rsidRPr="00920140">
              <w:rPr>
                <w:color w:val="FF0000"/>
                <w:sz w:val="22"/>
                <w:szCs w:val="22"/>
              </w:rPr>
              <w:t>so zaokrúhlením na jedno desatinné miesto</w:t>
            </w:r>
            <w:r w:rsidR="00920140">
              <w:rPr>
                <w:color w:val="FF0000"/>
                <w:sz w:val="22"/>
                <w:szCs w:val="22"/>
              </w:rPr>
              <w:t xml:space="preserve"> v pomere</w:t>
            </w:r>
            <w:r w:rsidR="00920140" w:rsidRPr="00920140">
              <w:rPr>
                <w:color w:val="FF0000"/>
                <w:sz w:val="22"/>
                <w:szCs w:val="22"/>
              </w:rPr>
              <w:t>: 88,33% menej rozvinutý región/11,67% rozvinutejší región</w:t>
            </w:r>
            <w:r w:rsidR="00920140">
              <w:rPr>
                <w:color w:val="FF0000"/>
                <w:sz w:val="22"/>
                <w:szCs w:val="22"/>
              </w:rPr>
              <w:t>.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</w:p>
          <w:p w14:paraId="5FC76BD0" w14:textId="1BB35251" w:rsidR="003E0CBA" w:rsidRPr="00E47F5C" w:rsidRDefault="003450C1" w:rsidP="003450C1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 </w:t>
            </w:r>
            <w:r w:rsidR="0017291D"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14:paraId="2297B71C" w14:textId="77777777" w:rsidTr="00C22DB6">
        <w:tc>
          <w:tcPr>
            <w:tcW w:w="9062" w:type="dxa"/>
            <w:gridSpan w:val="3"/>
          </w:tcPr>
          <w:p w14:paraId="4A831A60" w14:textId="75EF5CD6"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14:paraId="1ECFBB74" w14:textId="77777777" w:rsidTr="00C40728">
        <w:tc>
          <w:tcPr>
            <w:tcW w:w="804" w:type="dxa"/>
          </w:tcPr>
          <w:p w14:paraId="3158712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083" w:type="dxa"/>
          </w:tcPr>
          <w:p w14:paraId="28F8F58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175" w:type="dxa"/>
          </w:tcPr>
          <w:p w14:paraId="71EFFD27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167BF01C" w14:textId="77777777" w:rsidTr="00C40728">
        <w:tc>
          <w:tcPr>
            <w:tcW w:w="804" w:type="dxa"/>
          </w:tcPr>
          <w:p w14:paraId="2257156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083" w:type="dxa"/>
          </w:tcPr>
          <w:p w14:paraId="01DCD61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175" w:type="dxa"/>
          </w:tcPr>
          <w:p w14:paraId="100E7A71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44BBCD64" w14:textId="77777777" w:rsidTr="00C40728">
        <w:tc>
          <w:tcPr>
            <w:tcW w:w="804" w:type="dxa"/>
          </w:tcPr>
          <w:p w14:paraId="2BB72F5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083" w:type="dxa"/>
          </w:tcPr>
          <w:p w14:paraId="2DA0469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175" w:type="dxa"/>
          </w:tcPr>
          <w:p w14:paraId="78C1FAB4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DF5EE97" w14:textId="77777777" w:rsidTr="00C40728">
        <w:tc>
          <w:tcPr>
            <w:tcW w:w="804" w:type="dxa"/>
          </w:tcPr>
          <w:p w14:paraId="73C354D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083" w:type="dxa"/>
          </w:tcPr>
          <w:p w14:paraId="279B6C7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175" w:type="dxa"/>
          </w:tcPr>
          <w:p w14:paraId="109CE47B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5E9E36CB" w14:textId="77777777" w:rsidTr="00C40728">
        <w:tc>
          <w:tcPr>
            <w:tcW w:w="804" w:type="dxa"/>
          </w:tcPr>
          <w:p w14:paraId="0ECF01A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083" w:type="dxa"/>
          </w:tcPr>
          <w:p w14:paraId="367E512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175" w:type="dxa"/>
          </w:tcPr>
          <w:p w14:paraId="26FD4DCB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071F22A8" w14:textId="77777777" w:rsidTr="00C40728">
        <w:tc>
          <w:tcPr>
            <w:tcW w:w="804" w:type="dxa"/>
          </w:tcPr>
          <w:p w14:paraId="76A8DF9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083" w:type="dxa"/>
          </w:tcPr>
          <w:p w14:paraId="47976A05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175" w:type="dxa"/>
          </w:tcPr>
          <w:p w14:paraId="16CB0F85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432D98B1" w14:textId="77777777" w:rsidTr="00C40728">
        <w:tc>
          <w:tcPr>
            <w:tcW w:w="804" w:type="dxa"/>
          </w:tcPr>
          <w:p w14:paraId="5081497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083" w:type="dxa"/>
          </w:tcPr>
          <w:p w14:paraId="0AED4509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175" w:type="dxa"/>
          </w:tcPr>
          <w:p w14:paraId="4B7E3114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14:paraId="2236DCA6" w14:textId="77777777" w:rsidTr="00C22DB6">
        <w:tc>
          <w:tcPr>
            <w:tcW w:w="9062" w:type="dxa"/>
            <w:gridSpan w:val="3"/>
          </w:tcPr>
          <w:p w14:paraId="4747A2A1" w14:textId="77777777"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14:paraId="0CD730B2" w14:textId="77777777" w:rsidTr="00C22DB6">
        <w:tc>
          <w:tcPr>
            <w:tcW w:w="9062" w:type="dxa"/>
            <w:gridSpan w:val="3"/>
          </w:tcPr>
          <w:p w14:paraId="2DBB7DD5" w14:textId="77777777"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14:paraId="2D555598" w14:textId="77777777" w:rsidTr="00C40728">
        <w:tc>
          <w:tcPr>
            <w:tcW w:w="804" w:type="dxa"/>
          </w:tcPr>
          <w:p w14:paraId="3673C7C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083" w:type="dxa"/>
          </w:tcPr>
          <w:p w14:paraId="12C2D53D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175" w:type="dxa"/>
          </w:tcPr>
          <w:p w14:paraId="577B3962" w14:textId="77777777"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14:paraId="0DCFB4FA" w14:textId="77777777" w:rsidTr="00C40728">
        <w:tc>
          <w:tcPr>
            <w:tcW w:w="804" w:type="dxa"/>
          </w:tcPr>
          <w:p w14:paraId="3DC17EC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083" w:type="dxa"/>
          </w:tcPr>
          <w:p w14:paraId="4328D0D0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175" w:type="dxa"/>
          </w:tcPr>
          <w:p w14:paraId="0FDF8A77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29C680C3" w14:textId="77777777" w:rsidTr="00C40728">
        <w:tc>
          <w:tcPr>
            <w:tcW w:w="804" w:type="dxa"/>
          </w:tcPr>
          <w:p w14:paraId="745E81B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083" w:type="dxa"/>
          </w:tcPr>
          <w:p w14:paraId="68A2E101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175" w:type="dxa"/>
          </w:tcPr>
          <w:p w14:paraId="4B9EE510" w14:textId="77777777"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14:paraId="108A397E" w14:textId="77777777" w:rsidTr="00C22DB6">
        <w:tc>
          <w:tcPr>
            <w:tcW w:w="9062" w:type="dxa"/>
            <w:gridSpan w:val="3"/>
          </w:tcPr>
          <w:p w14:paraId="3F468C89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14:paraId="74EC19C2" w14:textId="77777777" w:rsidTr="00C40728">
        <w:tc>
          <w:tcPr>
            <w:tcW w:w="804" w:type="dxa"/>
          </w:tcPr>
          <w:p w14:paraId="21CC427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083" w:type="dxa"/>
          </w:tcPr>
          <w:p w14:paraId="341E585F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175" w:type="dxa"/>
          </w:tcPr>
          <w:p w14:paraId="0B311480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14:paraId="7A842EB1" w14:textId="77777777" w:rsidTr="00C40728">
        <w:tc>
          <w:tcPr>
            <w:tcW w:w="804" w:type="dxa"/>
          </w:tcPr>
          <w:p w14:paraId="20A52E93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083" w:type="dxa"/>
          </w:tcPr>
          <w:p w14:paraId="7BF8840E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175" w:type="dxa"/>
          </w:tcPr>
          <w:p w14:paraId="07EF184E" w14:textId="77777777"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1240886E" w14:textId="77777777" w:rsidTr="00C40728">
        <w:tc>
          <w:tcPr>
            <w:tcW w:w="804" w:type="dxa"/>
          </w:tcPr>
          <w:p w14:paraId="3C002BA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083" w:type="dxa"/>
          </w:tcPr>
          <w:p w14:paraId="6D972FC8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175" w:type="dxa"/>
          </w:tcPr>
          <w:p w14:paraId="5C10F980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14:paraId="4CC52656" w14:textId="77777777" w:rsidTr="00C40728">
        <w:tc>
          <w:tcPr>
            <w:tcW w:w="804" w:type="dxa"/>
          </w:tcPr>
          <w:p w14:paraId="50BEB123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083" w:type="dxa"/>
          </w:tcPr>
          <w:p w14:paraId="3E9E6900" w14:textId="77777777"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175" w:type="dxa"/>
          </w:tcPr>
          <w:p w14:paraId="5E2F044F" w14:textId="77777777"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044EDA39" w14:textId="77777777" w:rsidTr="00C40728">
        <w:tc>
          <w:tcPr>
            <w:tcW w:w="804" w:type="dxa"/>
          </w:tcPr>
          <w:p w14:paraId="425C90B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083" w:type="dxa"/>
          </w:tcPr>
          <w:p w14:paraId="74280C99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175" w:type="dxa"/>
          </w:tcPr>
          <w:p w14:paraId="3F78472A" w14:textId="77777777"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14:paraId="3F8ABA5D" w14:textId="77777777" w:rsidTr="00C40728">
        <w:tc>
          <w:tcPr>
            <w:tcW w:w="804" w:type="dxa"/>
          </w:tcPr>
          <w:p w14:paraId="60166684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083" w:type="dxa"/>
          </w:tcPr>
          <w:p w14:paraId="5667BD6E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175" w:type="dxa"/>
          </w:tcPr>
          <w:p w14:paraId="64DAF8E1" w14:textId="77777777"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35562E11" w14:textId="77777777" w:rsidTr="00C40728">
        <w:tc>
          <w:tcPr>
            <w:tcW w:w="804" w:type="dxa"/>
          </w:tcPr>
          <w:p w14:paraId="481C4778" w14:textId="052D947B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  <w:r w:rsidR="00C12560">
              <w:rPr>
                <w:sz w:val="20"/>
                <w:szCs w:val="20"/>
              </w:rPr>
              <w:t>/1</w:t>
            </w:r>
          </w:p>
        </w:tc>
        <w:tc>
          <w:tcPr>
            <w:tcW w:w="3083" w:type="dxa"/>
          </w:tcPr>
          <w:p w14:paraId="7FEE9D95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175" w:type="dxa"/>
          </w:tcPr>
          <w:p w14:paraId="2E7B28AB" w14:textId="1F574BFC" w:rsidR="00AF7344" w:rsidRPr="007A5DA5" w:rsidRDefault="00AF7344" w:rsidP="003E0CBA">
            <w:pPr>
              <w:rPr>
                <w:color w:val="FF0000"/>
                <w:sz w:val="22"/>
                <w:szCs w:val="22"/>
              </w:rPr>
            </w:pPr>
            <w:r w:rsidRPr="007A5DA5">
              <w:rPr>
                <w:color w:val="FF0000"/>
                <w:sz w:val="22"/>
                <w:szCs w:val="22"/>
              </w:rPr>
              <w:t xml:space="preserve">Žiadateľ vyberie z číselníka oprávnených </w:t>
            </w:r>
            <w:r w:rsidR="005821F1" w:rsidRPr="007A5DA5">
              <w:rPr>
                <w:color w:val="FF0000"/>
                <w:sz w:val="22"/>
                <w:szCs w:val="22"/>
              </w:rPr>
              <w:t>výdavkov</w:t>
            </w:r>
            <w:r w:rsidR="00400514" w:rsidRPr="007A5DA5">
              <w:rPr>
                <w:color w:val="FF0000"/>
                <w:sz w:val="22"/>
                <w:szCs w:val="22"/>
              </w:rPr>
              <w:t xml:space="preserve">  521 - Mzdové výdavky</w:t>
            </w:r>
          </w:p>
          <w:p w14:paraId="002058EA" w14:textId="7A7CDC7C"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14:paraId="40A5E004" w14:textId="77777777" w:rsidR="00F04B42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  <w:p w14:paraId="73FFBF2E" w14:textId="2257DE21" w:rsidR="00C12560" w:rsidRPr="007A5DA5" w:rsidRDefault="007A5DA5" w:rsidP="007A5DA5">
            <w:pPr>
              <w:rPr>
                <w:sz w:val="18"/>
                <w:szCs w:val="18"/>
              </w:rPr>
            </w:pPr>
            <w:r w:rsidRPr="007A5DA5">
              <w:rPr>
                <w:color w:val="FF0000"/>
                <w:sz w:val="18"/>
                <w:szCs w:val="18"/>
              </w:rPr>
              <w:t>Z pohľadu funkcionality ITMS2014+  je v</w:t>
            </w:r>
            <w:r w:rsidR="00EB1148" w:rsidRPr="007A5DA5">
              <w:rPr>
                <w:color w:val="FF0000"/>
                <w:sz w:val="18"/>
                <w:szCs w:val="18"/>
              </w:rPr>
              <w:t>yplnenie „Podpoložky</w:t>
            </w:r>
            <w:r w:rsidRPr="007A5DA5">
              <w:rPr>
                <w:color w:val="FF0000"/>
                <w:sz w:val="18"/>
                <w:szCs w:val="18"/>
              </w:rPr>
              <w:t xml:space="preserve"> výdavku“</w:t>
            </w:r>
            <w:r w:rsidR="00EB1148" w:rsidRPr="007A5DA5">
              <w:rPr>
                <w:color w:val="FF0000"/>
                <w:sz w:val="18"/>
                <w:szCs w:val="18"/>
              </w:rPr>
              <w:t xml:space="preserve"> </w:t>
            </w:r>
            <w:r w:rsidRPr="007A5DA5">
              <w:rPr>
                <w:color w:val="FF0000"/>
                <w:sz w:val="18"/>
                <w:szCs w:val="18"/>
              </w:rPr>
              <w:t>povinné</w:t>
            </w:r>
            <w:r w:rsidR="00EB1148" w:rsidRPr="007A5DA5">
              <w:rPr>
                <w:color w:val="FF0000"/>
                <w:sz w:val="18"/>
                <w:szCs w:val="18"/>
              </w:rPr>
              <w:t xml:space="preserve"> </w:t>
            </w:r>
          </w:p>
        </w:tc>
      </w:tr>
      <w:tr w:rsidR="00F174B0" w:rsidRPr="0075785C" w14:paraId="4F6E135D" w14:textId="77777777" w:rsidTr="00C40728">
        <w:tc>
          <w:tcPr>
            <w:tcW w:w="804" w:type="dxa"/>
          </w:tcPr>
          <w:p w14:paraId="463208AF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126a</w:t>
            </w:r>
          </w:p>
        </w:tc>
        <w:tc>
          <w:tcPr>
            <w:tcW w:w="3083" w:type="dxa"/>
          </w:tcPr>
          <w:p w14:paraId="0883F87F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175" w:type="dxa"/>
          </w:tcPr>
          <w:p w14:paraId="49E0C839" w14:textId="77777777" w:rsidR="00F174B0" w:rsidRPr="00E47F5C" w:rsidRDefault="00F174B0" w:rsidP="008159DF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ins w:id="5" w:author="Autor">
              <w:r w:rsidR="00F81F1C">
                <w:rPr>
                  <w:sz w:val="18"/>
                  <w:szCs w:val="18"/>
                </w:rPr>
                <w:t xml:space="preserve"> </w:t>
              </w:r>
            </w:ins>
          </w:p>
        </w:tc>
      </w:tr>
      <w:tr w:rsidR="00F174B0" w:rsidRPr="0075785C" w14:paraId="12E56F94" w14:textId="77777777" w:rsidTr="00C40728">
        <w:tc>
          <w:tcPr>
            <w:tcW w:w="804" w:type="dxa"/>
          </w:tcPr>
          <w:p w14:paraId="4CE9BCC3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083" w:type="dxa"/>
          </w:tcPr>
          <w:p w14:paraId="3DFB66D9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175" w:type="dxa"/>
          </w:tcPr>
          <w:p w14:paraId="70A55CC9" w14:textId="77777777"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3D21187B" w14:textId="77777777" w:rsidTr="00C40728">
        <w:tc>
          <w:tcPr>
            <w:tcW w:w="804" w:type="dxa"/>
          </w:tcPr>
          <w:p w14:paraId="06F62B4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083" w:type="dxa"/>
          </w:tcPr>
          <w:p w14:paraId="65A62E5D" w14:textId="61B37799" w:rsidR="007048D8" w:rsidRPr="007A5DA5" w:rsidRDefault="00730486" w:rsidP="003E0CB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7048D8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– </w:t>
            </w:r>
            <w:r w:rsidR="007048D8" w:rsidRPr="007A5DA5">
              <w:rPr>
                <w:color w:val="FF0000"/>
                <w:sz w:val="22"/>
                <w:szCs w:val="22"/>
              </w:rPr>
              <w:t xml:space="preserve">Žiadateľ </w:t>
            </w:r>
            <w:r w:rsidR="00C60FB6" w:rsidRPr="007A5DA5">
              <w:rPr>
                <w:color w:val="FF0000"/>
                <w:sz w:val="22"/>
                <w:szCs w:val="22"/>
              </w:rPr>
              <w:t xml:space="preserve">pole </w:t>
            </w:r>
            <w:r w:rsidR="007048D8" w:rsidRPr="007A5DA5">
              <w:rPr>
                <w:color w:val="FF0000"/>
                <w:sz w:val="22"/>
                <w:szCs w:val="22"/>
              </w:rPr>
              <w:t xml:space="preserve">vyplní </w:t>
            </w:r>
            <w:r w:rsidR="00C60FB6" w:rsidRPr="007A5DA5">
              <w:rPr>
                <w:color w:val="FF0000"/>
                <w:sz w:val="22"/>
                <w:szCs w:val="22"/>
              </w:rPr>
              <w:t xml:space="preserve">obdobne </w:t>
            </w:r>
            <w:r w:rsidR="007048D8" w:rsidRPr="007A5DA5">
              <w:rPr>
                <w:color w:val="FF0000"/>
                <w:sz w:val="22"/>
                <w:szCs w:val="22"/>
              </w:rPr>
              <w:t>ako komentár k rozpočtu a spôsobu výpočtu položky/skupiny výdavkov</w:t>
            </w:r>
            <w:r w:rsidR="0022668D" w:rsidRPr="007A5DA5">
              <w:rPr>
                <w:color w:val="FF0000"/>
                <w:sz w:val="22"/>
                <w:szCs w:val="22"/>
              </w:rPr>
              <w:t xml:space="preserve"> na základe pokynov k spôsobu vyplnenia vo vedľajšom stĺpci</w:t>
            </w:r>
            <w:r w:rsidR="007048D8" w:rsidRPr="007A5DA5">
              <w:rPr>
                <w:color w:val="FF0000"/>
                <w:sz w:val="22"/>
                <w:szCs w:val="22"/>
              </w:rPr>
              <w:t>.</w:t>
            </w:r>
            <w:r w:rsidR="0022668D" w:rsidRPr="007A5DA5">
              <w:rPr>
                <w:color w:val="FF0000"/>
                <w:sz w:val="22"/>
                <w:szCs w:val="22"/>
              </w:rPr>
              <w:t xml:space="preserve"> </w:t>
            </w:r>
          </w:p>
          <w:p w14:paraId="7B070DCA" w14:textId="77777777" w:rsidR="0022668D" w:rsidRPr="007A5DA5" w:rsidRDefault="007048D8" w:rsidP="0022668D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7A5DA5">
              <w:rPr>
                <w:color w:val="FF0000"/>
                <w:sz w:val="22"/>
                <w:szCs w:val="22"/>
              </w:rPr>
              <w:t>Pre vyplnenie sa</w:t>
            </w:r>
            <w:r w:rsidR="00D5667C" w:rsidRPr="007A5DA5">
              <w:rPr>
                <w:color w:val="FF0000"/>
                <w:sz w:val="22"/>
                <w:szCs w:val="22"/>
              </w:rPr>
              <w:t xml:space="preserve"> môžu primerane použiť aj </w:t>
            </w:r>
            <w:r w:rsidRPr="007A5DA5">
              <w:rPr>
                <w:color w:val="FF0000"/>
                <w:sz w:val="22"/>
                <w:szCs w:val="22"/>
              </w:rPr>
              <w:t>relevantné ustanovenia (napr. časť Mzdo</w:t>
            </w:r>
            <w:r w:rsidR="0022668D" w:rsidRPr="007A5DA5">
              <w:rPr>
                <w:color w:val="FF0000"/>
                <w:sz w:val="22"/>
                <w:szCs w:val="22"/>
              </w:rPr>
              <w:t xml:space="preserve">vé výdavky). </w:t>
            </w:r>
            <w:r w:rsidR="00C60FB6" w:rsidRPr="007A5DA5">
              <w:rPr>
                <w:color w:val="FF0000"/>
                <w:sz w:val="22"/>
                <w:szCs w:val="22"/>
              </w:rPr>
              <w:t xml:space="preserve">Príručky pre Žiadateľa. </w:t>
            </w:r>
          </w:p>
          <w:p w14:paraId="2CE60FB7" w14:textId="58A8F9F0" w:rsidR="003E0CBA" w:rsidRPr="0075785C" w:rsidRDefault="00C60FB6" w:rsidP="0022668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A5DA5">
              <w:rPr>
                <w:color w:val="FF0000"/>
                <w:sz w:val="22"/>
                <w:szCs w:val="22"/>
              </w:rPr>
              <w:t>Platí</w:t>
            </w:r>
            <w:r w:rsidR="00D5667C" w:rsidRPr="007A5DA5">
              <w:rPr>
                <w:color w:val="FF0000"/>
                <w:sz w:val="22"/>
                <w:szCs w:val="22"/>
              </w:rPr>
              <w:t xml:space="preserve"> však</w:t>
            </w:r>
            <w:r w:rsidRPr="007A5DA5">
              <w:rPr>
                <w:color w:val="FF0000"/>
                <w:sz w:val="22"/>
                <w:szCs w:val="22"/>
              </w:rPr>
              <w:t>, že usmernenia</w:t>
            </w:r>
            <w:r w:rsidR="007048D8" w:rsidRPr="007A5DA5">
              <w:rPr>
                <w:color w:val="FF0000"/>
                <w:sz w:val="22"/>
                <w:szCs w:val="22"/>
              </w:rPr>
              <w:t> </w:t>
            </w:r>
            <w:r w:rsidR="0022668D" w:rsidRPr="007A5DA5">
              <w:rPr>
                <w:color w:val="FF0000"/>
                <w:sz w:val="22"/>
                <w:szCs w:val="22"/>
              </w:rPr>
              <w:t>k</w:t>
            </w:r>
            <w:r w:rsidRPr="007A5DA5">
              <w:rPr>
                <w:color w:val="FF0000"/>
                <w:sz w:val="22"/>
                <w:szCs w:val="22"/>
              </w:rPr>
              <w:t xml:space="preserve"> </w:t>
            </w:r>
            <w:r w:rsidR="00D5667C" w:rsidRPr="007A5DA5">
              <w:rPr>
                <w:color w:val="FF0000"/>
                <w:sz w:val="22"/>
                <w:szCs w:val="22"/>
              </w:rPr>
              <w:t>s</w:t>
            </w:r>
            <w:r w:rsidR="007048D8" w:rsidRPr="007A5DA5">
              <w:rPr>
                <w:color w:val="FF0000"/>
                <w:sz w:val="22"/>
                <w:szCs w:val="22"/>
              </w:rPr>
              <w:t>pôsob</w:t>
            </w:r>
            <w:r w:rsidR="0022668D" w:rsidRPr="007A5DA5">
              <w:rPr>
                <w:color w:val="FF0000"/>
                <w:sz w:val="22"/>
                <w:szCs w:val="22"/>
              </w:rPr>
              <w:t>u</w:t>
            </w:r>
            <w:r w:rsidR="007048D8" w:rsidRPr="007A5DA5">
              <w:rPr>
                <w:color w:val="FF0000"/>
                <w:sz w:val="22"/>
                <w:szCs w:val="22"/>
              </w:rPr>
              <w:t xml:space="preserve"> vyplnenia </w:t>
            </w:r>
            <w:r w:rsidRPr="007A5DA5">
              <w:rPr>
                <w:color w:val="FF0000"/>
                <w:sz w:val="22"/>
                <w:szCs w:val="22"/>
              </w:rPr>
              <w:t xml:space="preserve"> majú prednosť pred Príručkou pre žiadateľa</w:t>
            </w:r>
            <w:r w:rsidRPr="00C60FB6">
              <w:rPr>
                <w:rFonts w:ascii="Roboto" w:hAnsi="Roboto" w:cs="Roboto"/>
                <w:b/>
                <w:bCs/>
                <w:color w:val="FF0000"/>
                <w:sz w:val="20"/>
                <w:szCs w:val="20"/>
              </w:rPr>
              <w:t>.</w:t>
            </w:r>
          </w:p>
        </w:tc>
        <w:tc>
          <w:tcPr>
            <w:tcW w:w="5175" w:type="dxa"/>
          </w:tcPr>
          <w:p w14:paraId="63391434" w14:textId="77777777" w:rsidR="006D2E7B" w:rsidRPr="006D2E7B" w:rsidRDefault="006D2E7B" w:rsidP="003E0CBA">
            <w:r w:rsidRPr="006D2E7B">
              <w:rPr>
                <w:sz w:val="18"/>
                <w:szCs w:val="18"/>
              </w:rPr>
              <w:t>Vypĺňa žiadateľ</w:t>
            </w:r>
            <w:r w:rsidRPr="006D2E7B">
              <w:t xml:space="preserve"> </w:t>
            </w:r>
          </w:p>
          <w:p w14:paraId="4478F4C4" w14:textId="01D47F2E" w:rsidR="00C60FB6" w:rsidRDefault="00C60FB6" w:rsidP="003E0CBA">
            <w:pPr>
              <w:rPr>
                <w:b/>
                <w:color w:val="FF0000"/>
                <w:sz w:val="18"/>
                <w:szCs w:val="18"/>
              </w:rPr>
            </w:pPr>
            <w:r w:rsidRPr="007A5DA5">
              <w:rPr>
                <w:b/>
                <w:color w:val="FF0000"/>
                <w:sz w:val="22"/>
                <w:szCs w:val="22"/>
              </w:rPr>
              <w:t xml:space="preserve">Upozornenie: </w:t>
            </w:r>
            <w:r w:rsidRPr="007A5DA5">
              <w:rPr>
                <w:b/>
                <w:color w:val="FF0000"/>
                <w:sz w:val="22"/>
                <w:szCs w:val="22"/>
              </w:rPr>
              <w:br/>
            </w:r>
            <w:r w:rsidRPr="002A55D8">
              <w:rPr>
                <w:color w:val="FF0000"/>
                <w:sz w:val="22"/>
                <w:szCs w:val="22"/>
              </w:rPr>
              <w:t>Pole</w:t>
            </w:r>
            <w:r w:rsidR="00267E75" w:rsidRPr="002A55D8">
              <w:rPr>
                <w:color w:val="FF0000"/>
                <w:sz w:val="22"/>
                <w:szCs w:val="22"/>
              </w:rPr>
              <w:t xml:space="preserve"> </w:t>
            </w:r>
            <w:r w:rsidRPr="002A55D8">
              <w:rPr>
                <w:color w:val="FF0000"/>
                <w:sz w:val="22"/>
                <w:szCs w:val="22"/>
              </w:rPr>
              <w:t>je možné vyplniť maximálne v rozsahu 250 znakov</w:t>
            </w:r>
            <w:r w:rsidR="00C12560">
              <w:rPr>
                <w:b/>
                <w:color w:val="FF0000"/>
                <w:sz w:val="20"/>
                <w:szCs w:val="20"/>
              </w:rPr>
              <w:t xml:space="preserve">. </w:t>
            </w:r>
          </w:p>
          <w:p w14:paraId="18BCAFF1" w14:textId="7208844B" w:rsidR="007048D8" w:rsidRPr="007A5DA5" w:rsidRDefault="003A3C3D" w:rsidP="003E0CBA">
            <w:pPr>
              <w:rPr>
                <w:color w:val="FF0000"/>
                <w:sz w:val="22"/>
                <w:szCs w:val="22"/>
              </w:rPr>
            </w:pPr>
            <w:r w:rsidRPr="007A5DA5">
              <w:rPr>
                <w:b/>
                <w:color w:val="FF0000"/>
                <w:sz w:val="22"/>
                <w:szCs w:val="22"/>
              </w:rPr>
              <w:t xml:space="preserve">Spôsob vyplnenia </w:t>
            </w:r>
            <w:r w:rsidR="006D2E7B" w:rsidRPr="007A5DA5">
              <w:rPr>
                <w:b/>
                <w:color w:val="FF0000"/>
                <w:sz w:val="22"/>
                <w:szCs w:val="22"/>
              </w:rPr>
              <w:t>- skupina</w:t>
            </w:r>
            <w:r w:rsidRPr="007A5DA5">
              <w:rPr>
                <w:b/>
                <w:color w:val="FF0000"/>
                <w:sz w:val="22"/>
                <w:szCs w:val="22"/>
              </w:rPr>
              <w:t xml:space="preserve"> výdavkov 521</w:t>
            </w:r>
            <w:r w:rsidRPr="007A5DA5">
              <w:rPr>
                <w:color w:val="FF0000"/>
                <w:sz w:val="22"/>
                <w:szCs w:val="22"/>
              </w:rPr>
              <w:t xml:space="preserve"> </w:t>
            </w:r>
            <w:r w:rsidR="00D5667C" w:rsidRPr="007A5DA5">
              <w:rPr>
                <w:color w:val="FF0000"/>
                <w:sz w:val="22"/>
                <w:szCs w:val="22"/>
              </w:rPr>
              <w:t xml:space="preserve">- </w:t>
            </w:r>
            <w:r w:rsidR="007048D8" w:rsidRPr="007A5DA5">
              <w:rPr>
                <w:color w:val="FF0000"/>
                <w:sz w:val="22"/>
                <w:szCs w:val="22"/>
              </w:rPr>
              <w:t>Mzdové výdavky</w:t>
            </w:r>
          </w:p>
          <w:p w14:paraId="20B8FC49" w14:textId="0C472021" w:rsidR="003A3C3D" w:rsidRPr="007A5DA5" w:rsidRDefault="00D5667C" w:rsidP="003E0CBA">
            <w:pPr>
              <w:rPr>
                <w:color w:val="FF0000"/>
                <w:sz w:val="22"/>
                <w:szCs w:val="22"/>
              </w:rPr>
            </w:pPr>
            <w:r w:rsidRPr="007A5DA5">
              <w:rPr>
                <w:color w:val="FF0000"/>
                <w:sz w:val="22"/>
                <w:szCs w:val="22"/>
              </w:rPr>
              <w:t xml:space="preserve">Skupina výdavkov je </w:t>
            </w:r>
            <w:r w:rsidR="003A3C3D" w:rsidRPr="007A5DA5">
              <w:rPr>
                <w:color w:val="FF0000"/>
                <w:sz w:val="22"/>
                <w:szCs w:val="22"/>
              </w:rPr>
              <w:t xml:space="preserve"> opísaná z hľadiska obsahu (rozpísané </w:t>
            </w:r>
            <w:r w:rsidRPr="007A5DA5">
              <w:rPr>
                <w:color w:val="FF0000"/>
                <w:sz w:val="22"/>
                <w:szCs w:val="22"/>
              </w:rPr>
              <w:t xml:space="preserve">sú </w:t>
            </w:r>
            <w:r w:rsidR="003A3C3D" w:rsidRPr="007A5DA5">
              <w:rPr>
                <w:color w:val="FF0000"/>
                <w:sz w:val="22"/>
                <w:szCs w:val="22"/>
              </w:rPr>
              <w:t>jej súčasti), počtu a z hľadiska spôsobu využitia vo väzbe na aktivitu projektu</w:t>
            </w:r>
          </w:p>
          <w:p w14:paraId="7391664F" w14:textId="26D8252F" w:rsidR="003A3C3D" w:rsidRPr="007A5DA5" w:rsidRDefault="00D5667C" w:rsidP="003E0CBA">
            <w:pPr>
              <w:rPr>
                <w:color w:val="FF0000"/>
                <w:sz w:val="22"/>
                <w:szCs w:val="22"/>
              </w:rPr>
            </w:pPr>
            <w:r w:rsidRPr="007A5DA5">
              <w:rPr>
                <w:color w:val="FF0000"/>
                <w:sz w:val="22"/>
                <w:szCs w:val="22"/>
              </w:rPr>
              <w:t>K</w:t>
            </w:r>
            <w:r w:rsidR="003A3C3D" w:rsidRPr="007A5DA5">
              <w:rPr>
                <w:color w:val="FF0000"/>
                <w:sz w:val="22"/>
                <w:szCs w:val="22"/>
              </w:rPr>
              <w:t>omentár bude obsahovať za jednotlivé obdobia údaje o výške maximálnej jednotkovej ceny práce (hodinovej alebo funkčného platu), ktorá musí byť v súlade s Usmernením RO pre OP EVS č. 5</w:t>
            </w:r>
          </w:p>
          <w:p w14:paraId="7123D11D" w14:textId="35EDBCA0" w:rsidR="003E0CBA" w:rsidRDefault="006D2E7B" w:rsidP="00D5667C">
            <w:pPr>
              <w:rPr>
                <w:color w:val="FF0000"/>
                <w:sz w:val="22"/>
                <w:szCs w:val="22"/>
              </w:rPr>
            </w:pPr>
            <w:r w:rsidRPr="007A5DA5">
              <w:rPr>
                <w:color w:val="FF0000"/>
                <w:sz w:val="22"/>
                <w:szCs w:val="22"/>
              </w:rPr>
              <w:t>Ž</w:t>
            </w:r>
            <w:r w:rsidR="003A3C3D" w:rsidRPr="007A5DA5">
              <w:rPr>
                <w:color w:val="FF0000"/>
                <w:sz w:val="22"/>
                <w:szCs w:val="22"/>
              </w:rPr>
              <w:t>iadateľ</w:t>
            </w:r>
            <w:del w:id="6" w:author="Autor">
              <w:r w:rsidR="003A3C3D" w:rsidRPr="003A3C3D" w:rsidDel="00D5667C">
                <w:rPr>
                  <w:color w:val="FF0000"/>
                  <w:sz w:val="18"/>
                  <w:szCs w:val="18"/>
                </w:rPr>
                <w:delText xml:space="preserve"> </w:delText>
              </w:r>
            </w:del>
            <w:r w:rsidR="003A3C3D" w:rsidRPr="007A5DA5">
              <w:rPr>
                <w:color w:val="FF0000"/>
                <w:sz w:val="22"/>
                <w:szCs w:val="22"/>
              </w:rPr>
              <w:t>, môže v rámci rozpočtu zohľadniť kolísanie max</w:t>
            </w:r>
            <w:r w:rsidRPr="007A5DA5">
              <w:rPr>
                <w:color w:val="FF0000"/>
                <w:sz w:val="22"/>
                <w:szCs w:val="22"/>
              </w:rPr>
              <w:t xml:space="preserve">imálnej jednotkovej ceny v roku. Vtedy bude  </w:t>
            </w:r>
            <w:r w:rsidR="003A3C3D" w:rsidRPr="007A5DA5">
              <w:rPr>
                <w:color w:val="FF0000"/>
                <w:sz w:val="22"/>
                <w:szCs w:val="22"/>
              </w:rPr>
              <w:t>komentár obsahovať aj informáciu o maximálnom funkčnom plate resp. jeho ekvivalentu  v sledovanom období (napr. kalendárnom roku), ktorá musí byť v súlade s Usmernením RO pre OP EVS č. 5</w:t>
            </w:r>
            <w:r w:rsidR="001305C1">
              <w:rPr>
                <w:color w:val="FF0000"/>
                <w:sz w:val="22"/>
                <w:szCs w:val="22"/>
              </w:rPr>
              <w:t xml:space="preserve"> a predloženou analýzou mzdovej politiky</w:t>
            </w:r>
            <w:r w:rsidR="003A3C3D" w:rsidRPr="007A5DA5">
              <w:rPr>
                <w:color w:val="FF0000"/>
                <w:sz w:val="22"/>
                <w:szCs w:val="22"/>
              </w:rPr>
              <w:t>, zároveň prijímateľ uvedie aj indikatívnu informáciu o celkovej výške pracovného fondu</w:t>
            </w:r>
            <w:r w:rsidR="00D5667C" w:rsidRPr="007A5DA5">
              <w:rPr>
                <w:color w:val="FF0000"/>
                <w:sz w:val="22"/>
                <w:szCs w:val="22"/>
              </w:rPr>
              <w:t>.</w:t>
            </w:r>
          </w:p>
          <w:p w14:paraId="2D1C3A26" w14:textId="36B75905" w:rsidR="001305C1" w:rsidRDefault="00A05EC4" w:rsidP="00D5667C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Príklady komentára a vzorcov pre  vý</w:t>
            </w:r>
            <w:r w:rsidR="00791307">
              <w:rPr>
                <w:color w:val="FF0000"/>
                <w:sz w:val="22"/>
                <w:szCs w:val="22"/>
              </w:rPr>
              <w:t>počet  sumy oprávneného výdavku</w:t>
            </w:r>
            <w:r w:rsidR="001305C1">
              <w:rPr>
                <w:color w:val="FF0000"/>
                <w:sz w:val="22"/>
                <w:szCs w:val="22"/>
              </w:rPr>
              <w:t>:</w:t>
            </w:r>
          </w:p>
          <w:p w14:paraId="762A28C1" w14:textId="324D3656" w:rsidR="001305C1" w:rsidRDefault="001305C1" w:rsidP="001305C1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1 . </w:t>
            </w:r>
            <w:r w:rsidR="00A05EC4">
              <w:rPr>
                <w:color w:val="FF0000"/>
                <w:sz w:val="22"/>
                <w:szCs w:val="22"/>
              </w:rPr>
              <w:t>Personálne výdavky projektu bol</w:t>
            </w:r>
            <w:r w:rsidR="009F32CE">
              <w:rPr>
                <w:color w:val="FF0000"/>
                <w:sz w:val="22"/>
                <w:szCs w:val="22"/>
              </w:rPr>
              <w:t>i vypočítané</w:t>
            </w:r>
            <w:r w:rsidR="00A05EC4">
              <w:rPr>
                <w:color w:val="FF0000"/>
                <w:sz w:val="22"/>
                <w:szCs w:val="22"/>
              </w:rPr>
              <w:t xml:space="preserve"> takto - </w:t>
            </w:r>
            <w:r>
              <w:rPr>
                <w:color w:val="FF0000"/>
                <w:sz w:val="22"/>
                <w:szCs w:val="22"/>
              </w:rPr>
              <w:t>Výpočet = počet FTE pozícií počas podpory X počet mesiacov podpory X priemerná cena práce na FTE pozíciu a mesiac (uviesť maximálny počet podporených pracovných miest a maximálny funkčný plat zamestnanca) – zadefinovanie štandardizovanej projektovej pozície – napr. VSÚ – odborník junior;</w:t>
            </w:r>
          </w:p>
          <w:p w14:paraId="10F5B4AD" w14:textId="01C2F752" w:rsidR="003E0CBA" w:rsidRPr="00D5667C" w:rsidRDefault="001305C1" w:rsidP="009F32CE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22"/>
                <w:szCs w:val="22"/>
              </w:rPr>
              <w:t>2.</w:t>
            </w:r>
            <w:r w:rsidR="009F32CE">
              <w:rPr>
                <w:color w:val="FF0000"/>
                <w:sz w:val="22"/>
                <w:szCs w:val="22"/>
              </w:rPr>
              <w:t xml:space="preserve"> Personálne výdavky projektu boli vypočítané takto</w:t>
            </w:r>
            <w:r>
              <w:rPr>
                <w:color w:val="FF0000"/>
                <w:sz w:val="22"/>
                <w:szCs w:val="22"/>
              </w:rPr>
              <w:t xml:space="preserve"> Výpočet = počet </w:t>
            </w:r>
            <w:proofErr w:type="spellStart"/>
            <w:r>
              <w:rPr>
                <w:color w:val="FF0000"/>
                <w:sz w:val="22"/>
                <w:szCs w:val="22"/>
              </w:rPr>
              <w:t>osobomesiacov</w:t>
            </w:r>
            <w:proofErr w:type="spellEnd"/>
            <w:r>
              <w:rPr>
                <w:color w:val="FF0000"/>
                <w:sz w:val="22"/>
                <w:szCs w:val="22"/>
              </w:rPr>
              <w:t xml:space="preserve"> podpory X priemerná cena práce na FTE pozíciu a mesiac (uviesť maximálny počet podporených pracovných miest a maximálny funkčný plat zamestnanca) – zadefinovanie štandardizovanej projektovej pozície – napr. VSÚ – odborník junior;;</w:t>
            </w:r>
          </w:p>
        </w:tc>
      </w:tr>
      <w:tr w:rsidR="003E0CBA" w:rsidRPr="0075785C" w14:paraId="43E889CB" w14:textId="77777777" w:rsidTr="00C40728">
        <w:tc>
          <w:tcPr>
            <w:tcW w:w="804" w:type="dxa"/>
          </w:tcPr>
          <w:p w14:paraId="39B4F309" w14:textId="6F52DE8A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083" w:type="dxa"/>
          </w:tcPr>
          <w:p w14:paraId="6DDC7DA1" w14:textId="77777777"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175" w:type="dxa"/>
          </w:tcPr>
          <w:p w14:paraId="596B6E9E" w14:textId="77777777"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  <w:p w14:paraId="7D3BF2FE" w14:textId="77777777" w:rsidR="001169B6" w:rsidRDefault="001169B6" w:rsidP="001169B6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Pole je povinné.</w:t>
            </w:r>
          </w:p>
          <w:p w14:paraId="3ECC6FC4" w14:textId="7FE5E39E" w:rsidR="000169AA" w:rsidRPr="00E47F5C" w:rsidRDefault="001169B6" w:rsidP="001169B6">
            <w:pPr>
              <w:rPr>
                <w:sz w:val="18"/>
                <w:szCs w:val="18"/>
              </w:rPr>
            </w:pPr>
            <w:r w:rsidRPr="007A5DA5">
              <w:rPr>
                <w:color w:val="FF0000"/>
                <w:sz w:val="22"/>
                <w:szCs w:val="22"/>
              </w:rPr>
              <w:t xml:space="preserve">Žiadateľ vyplní pole podpoložky </w:t>
            </w:r>
            <w:r>
              <w:rPr>
                <w:color w:val="FF0000"/>
                <w:sz w:val="22"/>
                <w:szCs w:val="22"/>
              </w:rPr>
              <w:t xml:space="preserve">v súlade s hodnotou oprávneného výdavku  v poli pre </w:t>
            </w:r>
            <w:r w:rsidRPr="007A5DA5">
              <w:rPr>
                <w:color w:val="FF0000"/>
                <w:sz w:val="22"/>
                <w:szCs w:val="22"/>
              </w:rPr>
              <w:t>skupinu výdavkov</w:t>
            </w:r>
          </w:p>
        </w:tc>
      </w:tr>
      <w:tr w:rsidR="00F174B0" w:rsidRPr="0075785C" w14:paraId="698DD39B" w14:textId="77777777" w:rsidTr="00C40728">
        <w:tc>
          <w:tcPr>
            <w:tcW w:w="804" w:type="dxa"/>
          </w:tcPr>
          <w:p w14:paraId="4AFB178C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083" w:type="dxa"/>
          </w:tcPr>
          <w:p w14:paraId="1DC337CB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175" w:type="dxa"/>
          </w:tcPr>
          <w:p w14:paraId="74C4E23B" w14:textId="77777777" w:rsidR="000169AA" w:rsidRDefault="005A6DB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  <w:r w:rsidR="000169AA">
              <w:rPr>
                <w:sz w:val="18"/>
                <w:szCs w:val="18"/>
              </w:rPr>
              <w:t xml:space="preserve"> </w:t>
            </w:r>
          </w:p>
          <w:p w14:paraId="654029BB" w14:textId="589E7E40" w:rsidR="00F174B0" w:rsidRPr="00E47F5C" w:rsidRDefault="000169AA" w:rsidP="003E0CBA">
            <w:pPr>
              <w:rPr>
                <w:sz w:val="18"/>
                <w:szCs w:val="18"/>
              </w:rPr>
            </w:pPr>
            <w:r w:rsidRPr="007A5DA5">
              <w:rPr>
                <w:color w:val="FF0000"/>
                <w:sz w:val="22"/>
                <w:szCs w:val="22"/>
              </w:rPr>
              <w:t>Projekt</w:t>
            </w:r>
          </w:p>
        </w:tc>
      </w:tr>
      <w:tr w:rsidR="00F174B0" w:rsidRPr="0075785C" w14:paraId="03643CE0" w14:textId="77777777" w:rsidTr="00C40728">
        <w:tc>
          <w:tcPr>
            <w:tcW w:w="804" w:type="dxa"/>
          </w:tcPr>
          <w:p w14:paraId="00FBD800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083" w:type="dxa"/>
          </w:tcPr>
          <w:p w14:paraId="589A20AF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175" w:type="dxa"/>
          </w:tcPr>
          <w:p w14:paraId="22EEA717" w14:textId="77777777" w:rsidR="00F174B0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  <w:p w14:paraId="2BE4CB9E" w14:textId="388CE85C" w:rsidR="005D64F4" w:rsidRPr="00E47F5C" w:rsidRDefault="005D64F4" w:rsidP="003E0CBA">
            <w:pPr>
              <w:rPr>
                <w:sz w:val="18"/>
                <w:szCs w:val="18"/>
              </w:rPr>
            </w:pPr>
            <w:r w:rsidRPr="007A5DA5">
              <w:rPr>
                <w:color w:val="FF0000"/>
                <w:sz w:val="22"/>
                <w:szCs w:val="22"/>
              </w:rPr>
              <w:t>1</w:t>
            </w:r>
          </w:p>
        </w:tc>
      </w:tr>
      <w:tr w:rsidR="00F174B0" w:rsidRPr="0075785C" w14:paraId="1F0B0860" w14:textId="77777777" w:rsidTr="00C40728">
        <w:tc>
          <w:tcPr>
            <w:tcW w:w="804" w:type="dxa"/>
          </w:tcPr>
          <w:p w14:paraId="37801400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083" w:type="dxa"/>
          </w:tcPr>
          <w:p w14:paraId="478C076F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175" w:type="dxa"/>
          </w:tcPr>
          <w:p w14:paraId="62061972" w14:textId="6756E7DD" w:rsidR="00F174B0" w:rsidRPr="00E47F5C" w:rsidRDefault="001169B6" w:rsidP="003E0CBA">
            <w:pPr>
              <w:rPr>
                <w:sz w:val="18"/>
                <w:szCs w:val="18"/>
              </w:rPr>
            </w:pPr>
            <w:r>
              <w:rPr>
                <w:color w:val="FF0000"/>
                <w:sz w:val="22"/>
                <w:szCs w:val="22"/>
              </w:rPr>
              <w:t xml:space="preserve">Žiadateľ uvedie sumu v súlade s hodnotou oprávneného výdavku  v poli pre </w:t>
            </w:r>
            <w:r w:rsidRPr="007A5DA5">
              <w:rPr>
                <w:color w:val="FF0000"/>
                <w:sz w:val="22"/>
                <w:szCs w:val="22"/>
              </w:rPr>
              <w:t>skupinu výdavkov</w:t>
            </w:r>
            <w:r w:rsidRPr="00E47F5C">
              <w:rPr>
                <w:sz w:val="18"/>
                <w:szCs w:val="18"/>
              </w:rPr>
              <w:t xml:space="preserve"> </w:t>
            </w:r>
            <w:r w:rsidR="005A6DB8"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14:paraId="14373423" w14:textId="77777777" w:rsidTr="00C40728">
        <w:tc>
          <w:tcPr>
            <w:tcW w:w="804" w:type="dxa"/>
          </w:tcPr>
          <w:p w14:paraId="054D1C2D" w14:textId="77777777" w:rsidR="00F174B0" w:rsidRPr="0075785C" w:rsidRDefault="003D7471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128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083" w:type="dxa"/>
          </w:tcPr>
          <w:p w14:paraId="7A3EA0E4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175" w:type="dxa"/>
          </w:tcPr>
          <w:p w14:paraId="4FAF5405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FA5F60" w:rsidRPr="0075785C" w14:paraId="3FFA7F3B" w14:textId="77777777" w:rsidTr="00C40728">
        <w:tc>
          <w:tcPr>
            <w:tcW w:w="804" w:type="dxa"/>
          </w:tcPr>
          <w:p w14:paraId="5454B4C5" w14:textId="5535429F" w:rsidR="00FA5F60" w:rsidRDefault="00FA5F60" w:rsidP="00FA5F60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  <w:r>
              <w:rPr>
                <w:sz w:val="20"/>
                <w:szCs w:val="20"/>
              </w:rPr>
              <w:t>/2</w:t>
            </w:r>
          </w:p>
        </w:tc>
        <w:tc>
          <w:tcPr>
            <w:tcW w:w="3083" w:type="dxa"/>
          </w:tcPr>
          <w:p w14:paraId="50A7BB63" w14:textId="6C1FFA06" w:rsidR="00FA5F60" w:rsidRDefault="00FA5F60" w:rsidP="00FA5F60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175" w:type="dxa"/>
          </w:tcPr>
          <w:p w14:paraId="3A07D429" w14:textId="1BADE1F6" w:rsidR="00FA5F60" w:rsidRPr="007A5DA5" w:rsidRDefault="00FA5F60" w:rsidP="00FA5F60">
            <w:pPr>
              <w:rPr>
                <w:color w:val="FF0000"/>
                <w:sz w:val="22"/>
                <w:szCs w:val="22"/>
              </w:rPr>
            </w:pPr>
            <w:r w:rsidRPr="007A5DA5">
              <w:rPr>
                <w:color w:val="FF0000"/>
                <w:sz w:val="22"/>
                <w:szCs w:val="22"/>
              </w:rPr>
              <w:t>Žiadateľ vyberie z číselníka oprávnených výdavkov: 903</w:t>
            </w:r>
            <w:r w:rsidR="00EB1148" w:rsidRPr="007A5DA5">
              <w:rPr>
                <w:color w:val="FF0000"/>
                <w:sz w:val="22"/>
                <w:szCs w:val="22"/>
              </w:rPr>
              <w:t xml:space="preserve"> - Paušálna sadzba na ostatné výdavky projektu</w:t>
            </w:r>
            <w:r w:rsidRPr="007A5DA5">
              <w:rPr>
                <w:color w:val="FF0000"/>
                <w:sz w:val="22"/>
                <w:szCs w:val="22"/>
              </w:rPr>
              <w:t>.</w:t>
            </w:r>
          </w:p>
          <w:p w14:paraId="59630C79" w14:textId="77777777" w:rsidR="00FA5F60" w:rsidRDefault="00FA5F60" w:rsidP="00FA5F60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  <w:p w14:paraId="67B2C0B9" w14:textId="77777777" w:rsidR="00FA5F60" w:rsidRDefault="00FA5F60" w:rsidP="00FA5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  <w:p w14:paraId="4DCCAC4A" w14:textId="3C12DFD0" w:rsidR="0091175F" w:rsidRPr="002F393A" w:rsidRDefault="007A5DA5" w:rsidP="00FA5F60">
            <w:pPr>
              <w:rPr>
                <w:sz w:val="18"/>
                <w:szCs w:val="18"/>
              </w:rPr>
            </w:pPr>
            <w:r w:rsidRPr="007A5DA5">
              <w:rPr>
                <w:color w:val="FF0000"/>
                <w:sz w:val="18"/>
                <w:szCs w:val="18"/>
              </w:rPr>
              <w:t>Z pohľadu funkcionality ITMS2014+  je vyplnenie „Podpoložky výdavku“ povinné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</w:p>
        </w:tc>
      </w:tr>
      <w:tr w:rsidR="00C12560" w:rsidRPr="0075785C" w14:paraId="6736AD1A" w14:textId="77777777" w:rsidTr="00C40728">
        <w:tc>
          <w:tcPr>
            <w:tcW w:w="804" w:type="dxa"/>
          </w:tcPr>
          <w:p w14:paraId="478018B5" w14:textId="78081EF4" w:rsidR="00C12560" w:rsidRDefault="00C12560" w:rsidP="00C125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126a/2</w:t>
            </w:r>
          </w:p>
        </w:tc>
        <w:tc>
          <w:tcPr>
            <w:tcW w:w="3083" w:type="dxa"/>
          </w:tcPr>
          <w:p w14:paraId="1840A814" w14:textId="2E699CD8" w:rsidR="00C12560" w:rsidRDefault="00C12560" w:rsidP="00C12560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175" w:type="dxa"/>
          </w:tcPr>
          <w:p w14:paraId="037CD652" w14:textId="24B2D327" w:rsidR="00C12560" w:rsidRPr="002F393A" w:rsidRDefault="00C12560" w:rsidP="00C12560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ins w:id="7" w:author="Autor">
              <w:r>
                <w:rPr>
                  <w:sz w:val="18"/>
                  <w:szCs w:val="18"/>
                </w:rPr>
                <w:t xml:space="preserve"> </w:t>
              </w:r>
            </w:ins>
          </w:p>
        </w:tc>
      </w:tr>
      <w:tr w:rsidR="00C12560" w:rsidRPr="0075785C" w14:paraId="604E754C" w14:textId="77777777" w:rsidTr="00C40728">
        <w:tc>
          <w:tcPr>
            <w:tcW w:w="804" w:type="dxa"/>
          </w:tcPr>
          <w:p w14:paraId="3032FD61" w14:textId="28C54E0C" w:rsidR="00C12560" w:rsidRDefault="00C12560" w:rsidP="00C125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126b/2</w:t>
            </w:r>
          </w:p>
        </w:tc>
        <w:tc>
          <w:tcPr>
            <w:tcW w:w="3083" w:type="dxa"/>
          </w:tcPr>
          <w:p w14:paraId="2F2F4E54" w14:textId="75CC68F0" w:rsidR="00C12560" w:rsidRDefault="00C12560" w:rsidP="00C12560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175" w:type="dxa"/>
          </w:tcPr>
          <w:p w14:paraId="44DCA90F" w14:textId="3DE2AAB6" w:rsidR="00C12560" w:rsidRDefault="00C12560" w:rsidP="00C12560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C12560" w:rsidRPr="0075785C" w14:paraId="2FEA9627" w14:textId="77777777" w:rsidTr="00C40728">
        <w:tc>
          <w:tcPr>
            <w:tcW w:w="804" w:type="dxa"/>
          </w:tcPr>
          <w:p w14:paraId="378EB361" w14:textId="344FEF76" w:rsidR="00C12560" w:rsidRDefault="00C12560" w:rsidP="00C12560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  <w:r>
              <w:rPr>
                <w:sz w:val="20"/>
                <w:szCs w:val="20"/>
              </w:rPr>
              <w:t>/2</w:t>
            </w:r>
          </w:p>
        </w:tc>
        <w:tc>
          <w:tcPr>
            <w:tcW w:w="3083" w:type="dxa"/>
          </w:tcPr>
          <w:p w14:paraId="2FDE5C70" w14:textId="6FB77C70" w:rsidR="00C12560" w:rsidRPr="007A5DA5" w:rsidRDefault="00C12560" w:rsidP="00C12560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– </w:t>
            </w:r>
            <w:r w:rsidRPr="007A5DA5">
              <w:rPr>
                <w:color w:val="FF0000"/>
                <w:sz w:val="22"/>
                <w:szCs w:val="22"/>
              </w:rPr>
              <w:t>Žiadateľ pole vyplní ako komentár k rozpočtu a spôsobu výpočtu položky/skupiny výdavkov na základe pokynov vo vedľajšom stĺpci.</w:t>
            </w:r>
          </w:p>
          <w:p w14:paraId="65895A41" w14:textId="77777777" w:rsidR="0022668D" w:rsidRPr="007A5DA5" w:rsidRDefault="0022668D" w:rsidP="0022668D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7A5DA5">
              <w:rPr>
                <w:color w:val="FF0000"/>
                <w:sz w:val="22"/>
                <w:szCs w:val="22"/>
              </w:rPr>
              <w:t xml:space="preserve">Pre vyplnenie sa môžu primerane použiť aj relevantné ustanovenia (napr. časť Mzdové výdavky) Príručky pre Žiadateľa. </w:t>
            </w:r>
          </w:p>
          <w:p w14:paraId="788451CC" w14:textId="6158694C" w:rsidR="0022668D" w:rsidRDefault="0022668D" w:rsidP="0022668D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A5DA5">
              <w:rPr>
                <w:color w:val="FF0000"/>
                <w:sz w:val="22"/>
                <w:szCs w:val="22"/>
              </w:rPr>
              <w:t>Platí však, že usmernenia k spôsobu vyplnenia  majú prednosť pred Príručkou pre žiadateľa</w:t>
            </w:r>
          </w:p>
        </w:tc>
        <w:tc>
          <w:tcPr>
            <w:tcW w:w="5175" w:type="dxa"/>
          </w:tcPr>
          <w:p w14:paraId="038FF809" w14:textId="77777777" w:rsidR="00E40F87" w:rsidRDefault="00E40F87" w:rsidP="00C125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  <w:p w14:paraId="27741CC1" w14:textId="187F60B7" w:rsidR="00C12560" w:rsidRPr="007A5DA5" w:rsidRDefault="00C12560" w:rsidP="00C12560">
            <w:pPr>
              <w:rPr>
                <w:b/>
                <w:color w:val="FF0000"/>
                <w:sz w:val="22"/>
                <w:szCs w:val="22"/>
              </w:rPr>
            </w:pPr>
            <w:r w:rsidRPr="007A5DA5">
              <w:rPr>
                <w:b/>
                <w:color w:val="FF0000"/>
                <w:sz w:val="22"/>
                <w:szCs w:val="22"/>
              </w:rPr>
              <w:t xml:space="preserve">Upozornenie: </w:t>
            </w:r>
            <w:r w:rsidRPr="007A5DA5">
              <w:rPr>
                <w:b/>
                <w:color w:val="FF0000"/>
                <w:sz w:val="22"/>
                <w:szCs w:val="22"/>
              </w:rPr>
              <w:br/>
            </w:r>
            <w:r w:rsidR="00E40F87" w:rsidRPr="002A55D8">
              <w:rPr>
                <w:color w:val="FF0000"/>
                <w:sz w:val="22"/>
                <w:szCs w:val="22"/>
              </w:rPr>
              <w:t>Toto p</w:t>
            </w:r>
            <w:r w:rsidRPr="002A55D8">
              <w:rPr>
                <w:color w:val="FF0000"/>
                <w:sz w:val="22"/>
                <w:szCs w:val="22"/>
              </w:rPr>
              <w:t>ole je možné vyplniť maximálne v rozsahu 250 znakov.</w:t>
            </w:r>
            <w:r w:rsidRPr="007A5DA5">
              <w:rPr>
                <w:b/>
                <w:color w:val="FF0000"/>
                <w:sz w:val="22"/>
                <w:szCs w:val="22"/>
              </w:rPr>
              <w:t xml:space="preserve"> </w:t>
            </w:r>
          </w:p>
          <w:p w14:paraId="70504516" w14:textId="001ED0A4" w:rsidR="00C12560" w:rsidRPr="007A5DA5" w:rsidRDefault="00C12560" w:rsidP="00C12560">
            <w:pPr>
              <w:rPr>
                <w:b/>
                <w:color w:val="FF0000"/>
                <w:sz w:val="18"/>
                <w:szCs w:val="18"/>
              </w:rPr>
            </w:pPr>
          </w:p>
          <w:p w14:paraId="52775301" w14:textId="77777777" w:rsidR="00C12560" w:rsidRPr="007A5DA5" w:rsidRDefault="00C12560" w:rsidP="00C12560">
            <w:pPr>
              <w:rPr>
                <w:color w:val="FF0000"/>
                <w:sz w:val="22"/>
                <w:szCs w:val="22"/>
              </w:rPr>
            </w:pPr>
            <w:r w:rsidRPr="007A5DA5">
              <w:rPr>
                <w:b/>
                <w:color w:val="FF0000"/>
                <w:sz w:val="22"/>
                <w:szCs w:val="22"/>
              </w:rPr>
              <w:t>Spôsob vyplnenia  -  skupina výdavkov 903</w:t>
            </w:r>
            <w:r w:rsidRPr="007A5DA5">
              <w:rPr>
                <w:color w:val="FF0000"/>
                <w:sz w:val="22"/>
                <w:szCs w:val="22"/>
              </w:rPr>
              <w:t xml:space="preserve"> - Paušálna sadzba na ostatné výdavky projektu</w:t>
            </w:r>
          </w:p>
          <w:p w14:paraId="14DE1F0A" w14:textId="4CF1D775" w:rsidR="00490BBB" w:rsidRPr="007A5DA5" w:rsidRDefault="00490BBB" w:rsidP="00490BBB">
            <w:pPr>
              <w:rPr>
                <w:color w:val="FF0000"/>
                <w:sz w:val="22"/>
                <w:szCs w:val="22"/>
              </w:rPr>
            </w:pPr>
            <w:r w:rsidRPr="007A5DA5">
              <w:rPr>
                <w:color w:val="FF0000"/>
                <w:sz w:val="22"/>
                <w:szCs w:val="22"/>
              </w:rPr>
              <w:t xml:space="preserve">Aplikácia paušálnej sadzby v rámci výdavkovej skupiny 903 je oprávnená v čase realizácie projektu, </w:t>
            </w:r>
            <w:proofErr w:type="spellStart"/>
            <w:r w:rsidRPr="007A5DA5">
              <w:rPr>
                <w:color w:val="FF0000"/>
                <w:sz w:val="22"/>
                <w:szCs w:val="22"/>
              </w:rPr>
              <w:t>t.j</w:t>
            </w:r>
            <w:proofErr w:type="spellEnd"/>
            <w:r w:rsidRPr="007A5DA5">
              <w:rPr>
                <w:color w:val="FF0000"/>
                <w:sz w:val="22"/>
                <w:szCs w:val="22"/>
              </w:rPr>
              <w:t xml:space="preserve">. po nadobudnutí platnosti a účinnosti zmluvy o poskytnutí NFP, alebo od 01. 09. 2021, podľa toho ktorá skutočnosť nastane skôr a pre účel výpočtu sa určí ako pomer z </w:t>
            </w:r>
            <w:r w:rsidR="00E71F15">
              <w:rPr>
                <w:color w:val="FF0000"/>
                <w:sz w:val="22"/>
                <w:szCs w:val="22"/>
              </w:rPr>
              <w:t>10</w:t>
            </w:r>
            <w:r w:rsidRPr="007A5DA5">
              <w:rPr>
                <w:color w:val="FF0000"/>
                <w:sz w:val="22"/>
                <w:szCs w:val="22"/>
              </w:rPr>
              <w:t xml:space="preserve">/18 celkových oprávnených výdavkov výdavkovej skupiny 521 ako započítateľnej výšky priamych nákladov za celé obdobie realizácie projektu. </w:t>
            </w:r>
          </w:p>
          <w:p w14:paraId="028A348E" w14:textId="451B63B0" w:rsidR="00C12560" w:rsidRDefault="00C12560" w:rsidP="00490BBB">
            <w:pPr>
              <w:rPr>
                <w:color w:val="FF0000"/>
                <w:sz w:val="22"/>
                <w:szCs w:val="22"/>
              </w:rPr>
            </w:pPr>
            <w:r w:rsidRPr="007A5DA5">
              <w:rPr>
                <w:color w:val="FF0000"/>
                <w:sz w:val="22"/>
                <w:szCs w:val="22"/>
              </w:rPr>
              <w:t xml:space="preserve">Pre tento projekt je stanovená paušálna sadzba </w:t>
            </w:r>
            <w:r w:rsidR="00490BBB" w:rsidRPr="007A5DA5">
              <w:rPr>
                <w:color w:val="FF0000"/>
                <w:sz w:val="22"/>
                <w:szCs w:val="22"/>
              </w:rPr>
              <w:t xml:space="preserve">na krytie na krytie ostatných výdavkov pre projekt vo výške </w:t>
            </w:r>
            <w:r w:rsidR="00E71F15">
              <w:rPr>
                <w:color w:val="FF0000"/>
                <w:sz w:val="22"/>
                <w:szCs w:val="22"/>
              </w:rPr>
              <w:t>5,4</w:t>
            </w:r>
            <w:r w:rsidR="00490BBB" w:rsidRPr="007A5DA5">
              <w:rPr>
                <w:color w:val="FF0000"/>
                <w:sz w:val="22"/>
                <w:szCs w:val="22"/>
              </w:rPr>
              <w:t xml:space="preserve"> % z celkových oprávnených priamych nákladov na zamestnancov (</w:t>
            </w:r>
            <w:proofErr w:type="spellStart"/>
            <w:r w:rsidR="00490BBB" w:rsidRPr="007A5DA5">
              <w:rPr>
                <w:color w:val="FF0000"/>
                <w:sz w:val="22"/>
                <w:szCs w:val="22"/>
              </w:rPr>
              <w:t>t.j</w:t>
            </w:r>
            <w:proofErr w:type="spellEnd"/>
            <w:r w:rsidR="00490BBB" w:rsidRPr="007A5DA5">
              <w:rPr>
                <w:color w:val="FF0000"/>
                <w:sz w:val="22"/>
                <w:szCs w:val="22"/>
              </w:rPr>
              <w:t xml:space="preserve">. mzdové výdavky za odborných zamestnancov vykonávajúcich odborné činnosti v rámci realizácie oprávnených hlavných aktivít projektu v rámci projektu. RO pre OP EVS akceptuje výhradne rozpočet s aplikáciou v určenej výške paušálnej sadzby </w:t>
            </w:r>
            <w:r w:rsidR="00E71F15">
              <w:rPr>
                <w:color w:val="FF0000"/>
                <w:sz w:val="22"/>
                <w:szCs w:val="22"/>
              </w:rPr>
              <w:t>5,4</w:t>
            </w:r>
            <w:r w:rsidR="00490BBB" w:rsidRPr="007A5DA5">
              <w:rPr>
                <w:color w:val="FF0000"/>
                <w:sz w:val="22"/>
                <w:szCs w:val="22"/>
              </w:rPr>
              <w:t xml:space="preserve"> % z celkových oprávnených priamych nákladov na zamestnancov v rámci projektu. V prípade predloženia rozpočtu s navrhnutou paušálnou sadzbou v ro</w:t>
            </w:r>
            <w:r w:rsidR="00E71F15">
              <w:rPr>
                <w:color w:val="FF0000"/>
                <w:sz w:val="22"/>
                <w:szCs w:val="22"/>
              </w:rPr>
              <w:t xml:space="preserve">zmedzí viac ako 0% a menej ako 5,4 </w:t>
            </w:r>
            <w:r w:rsidR="00490BBB" w:rsidRPr="007A5DA5">
              <w:rPr>
                <w:color w:val="FF0000"/>
                <w:sz w:val="22"/>
                <w:szCs w:val="22"/>
              </w:rPr>
              <w:t xml:space="preserve">%, pokiaľ v rámci výzvy na doplnenie </w:t>
            </w:r>
            <w:proofErr w:type="spellStart"/>
            <w:r w:rsidR="00490BBB" w:rsidRPr="007A5DA5">
              <w:rPr>
                <w:color w:val="FF0000"/>
                <w:sz w:val="22"/>
                <w:szCs w:val="22"/>
              </w:rPr>
              <w:t>ŽoNFP</w:t>
            </w:r>
            <w:proofErr w:type="spellEnd"/>
            <w:r w:rsidR="00490BBB" w:rsidRPr="007A5DA5">
              <w:rPr>
                <w:color w:val="FF0000"/>
                <w:sz w:val="22"/>
                <w:szCs w:val="22"/>
              </w:rPr>
              <w:t xml:space="preserve"> nebude možné formálno-technický upraviť navrhnutý rozpočet tak, aby spĺňal požiadavky v zmysle tejto podmienky, bude RO pre OP EVS súvisiace výdavky považovať za neoprávnené.</w:t>
            </w:r>
          </w:p>
          <w:p w14:paraId="359EE620" w14:textId="290D1741" w:rsidR="00D6678B" w:rsidRDefault="00DB5AEC" w:rsidP="00490BBB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P</w:t>
            </w:r>
            <w:r w:rsidR="00D6678B">
              <w:rPr>
                <w:color w:val="FF0000"/>
                <w:sz w:val="22"/>
                <w:szCs w:val="22"/>
              </w:rPr>
              <w:t xml:space="preserve">ríklad </w:t>
            </w:r>
            <w:r w:rsidR="00A05EC4">
              <w:rPr>
                <w:color w:val="FF0000"/>
                <w:sz w:val="22"/>
                <w:szCs w:val="22"/>
              </w:rPr>
              <w:t xml:space="preserve">komentára a vzorec pre  </w:t>
            </w:r>
            <w:r w:rsidR="00D6678B">
              <w:rPr>
                <w:color w:val="FF0000"/>
                <w:sz w:val="22"/>
                <w:szCs w:val="22"/>
              </w:rPr>
              <w:t>výpoč</w:t>
            </w:r>
            <w:r w:rsidR="00A05EC4">
              <w:rPr>
                <w:color w:val="FF0000"/>
                <w:sz w:val="22"/>
                <w:szCs w:val="22"/>
              </w:rPr>
              <w:t>e</w:t>
            </w:r>
            <w:r w:rsidR="00D6678B">
              <w:rPr>
                <w:color w:val="FF0000"/>
                <w:sz w:val="22"/>
                <w:szCs w:val="22"/>
              </w:rPr>
              <w:t>t</w:t>
            </w:r>
            <w:r w:rsidR="00A05EC4">
              <w:rPr>
                <w:color w:val="FF0000"/>
                <w:sz w:val="22"/>
                <w:szCs w:val="22"/>
              </w:rPr>
              <w:t xml:space="preserve">  sumy oprávneného výdavku</w:t>
            </w:r>
            <w:r w:rsidR="00D6678B">
              <w:rPr>
                <w:color w:val="FF0000"/>
                <w:sz w:val="22"/>
                <w:szCs w:val="22"/>
              </w:rPr>
              <w:t>:</w:t>
            </w:r>
          </w:p>
          <w:p w14:paraId="0742FCD8" w14:textId="0F7D6280" w:rsidR="00C12560" w:rsidRPr="00490BBB" w:rsidRDefault="00A05EC4" w:rsidP="00E71F15">
            <w:pPr>
              <w:pStyle w:val="Textkomentra"/>
              <w:rPr>
                <w:i/>
                <w:sz w:val="18"/>
                <w:szCs w:val="18"/>
              </w:rPr>
            </w:pPr>
            <w:r w:rsidRPr="007A5DA5">
              <w:rPr>
                <w:color w:val="FF0000"/>
                <w:sz w:val="22"/>
                <w:szCs w:val="22"/>
              </w:rPr>
              <w:t>Paušálna sadzba na ostatné výdavky projektu</w:t>
            </w:r>
            <w:r>
              <w:rPr>
                <w:color w:val="FF0000"/>
                <w:sz w:val="22"/>
                <w:szCs w:val="22"/>
              </w:rPr>
              <w:t xml:space="preserve"> bola vypočítaná  ako c</w:t>
            </w:r>
            <w:r w:rsidR="00D6678B">
              <w:rPr>
                <w:color w:val="FF0000"/>
                <w:sz w:val="22"/>
                <w:szCs w:val="22"/>
              </w:rPr>
              <w:t xml:space="preserve">elkové výdavky skupiny 521 (suma podľa položky 128d tohto dokumentu) v EUR X </w:t>
            </w:r>
            <w:r w:rsidR="00E71F15">
              <w:rPr>
                <w:color w:val="FF0000"/>
                <w:sz w:val="22"/>
                <w:szCs w:val="22"/>
              </w:rPr>
              <w:t xml:space="preserve">10/18 X </w:t>
            </w:r>
            <w:bookmarkStart w:id="8" w:name="_GoBack"/>
            <w:bookmarkEnd w:id="8"/>
            <w:r w:rsidR="00E71F15">
              <w:rPr>
                <w:color w:val="FF0000"/>
                <w:sz w:val="22"/>
                <w:szCs w:val="22"/>
              </w:rPr>
              <w:t xml:space="preserve">5,4 </w:t>
            </w:r>
            <w:r w:rsidR="00D6678B">
              <w:rPr>
                <w:color w:val="FF0000"/>
                <w:sz w:val="22"/>
                <w:szCs w:val="22"/>
              </w:rPr>
              <w:t xml:space="preserve">% (paušálna sadzba) </w:t>
            </w:r>
          </w:p>
        </w:tc>
      </w:tr>
      <w:tr w:rsidR="00C40728" w:rsidRPr="0075785C" w14:paraId="53894F87" w14:textId="77777777" w:rsidTr="00C40728">
        <w:tc>
          <w:tcPr>
            <w:tcW w:w="804" w:type="dxa"/>
          </w:tcPr>
          <w:p w14:paraId="607C1018" w14:textId="39090568" w:rsidR="00C40728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  <w:r>
              <w:rPr>
                <w:sz w:val="20"/>
                <w:szCs w:val="20"/>
              </w:rPr>
              <w:t>/2</w:t>
            </w:r>
          </w:p>
        </w:tc>
        <w:tc>
          <w:tcPr>
            <w:tcW w:w="3083" w:type="dxa"/>
          </w:tcPr>
          <w:p w14:paraId="1B5831C2" w14:textId="77777777" w:rsidR="00C40728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  <w:p w14:paraId="1282445C" w14:textId="6DCA7573" w:rsidR="0022668D" w:rsidRDefault="0022668D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75" w:type="dxa"/>
          </w:tcPr>
          <w:p w14:paraId="172DD4D4" w14:textId="77777777" w:rsidR="0091175F" w:rsidRDefault="00C40728" w:rsidP="00C40728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  <w:p w14:paraId="2BFDF8E0" w14:textId="77777777" w:rsidR="00D24554" w:rsidRDefault="00D24554" w:rsidP="00C40728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Pole je povinné.</w:t>
            </w:r>
          </w:p>
          <w:p w14:paraId="2A853685" w14:textId="2C553021" w:rsidR="00C40728" w:rsidRDefault="007A5DA5" w:rsidP="001169B6">
            <w:pPr>
              <w:rPr>
                <w:sz w:val="18"/>
                <w:szCs w:val="18"/>
              </w:rPr>
            </w:pPr>
            <w:r w:rsidRPr="007A5DA5">
              <w:rPr>
                <w:color w:val="FF0000"/>
                <w:sz w:val="22"/>
                <w:szCs w:val="22"/>
              </w:rPr>
              <w:t xml:space="preserve">Žiadateľ vyplní pole podpoložky </w:t>
            </w:r>
            <w:r w:rsidR="00D24554">
              <w:rPr>
                <w:color w:val="FF0000"/>
                <w:sz w:val="22"/>
                <w:szCs w:val="22"/>
              </w:rPr>
              <w:t>v súlade s</w:t>
            </w:r>
            <w:r w:rsidR="009830C1">
              <w:rPr>
                <w:color w:val="FF0000"/>
                <w:sz w:val="22"/>
                <w:szCs w:val="22"/>
              </w:rPr>
              <w:t> hodnotou oprávneného výdavku</w:t>
            </w:r>
            <w:r w:rsidR="00D24554">
              <w:rPr>
                <w:color w:val="FF0000"/>
                <w:sz w:val="22"/>
                <w:szCs w:val="22"/>
              </w:rPr>
              <w:t xml:space="preserve">  </w:t>
            </w:r>
            <w:r>
              <w:rPr>
                <w:color w:val="FF0000"/>
                <w:sz w:val="22"/>
                <w:szCs w:val="22"/>
              </w:rPr>
              <w:t xml:space="preserve">v poli pre </w:t>
            </w:r>
            <w:r w:rsidRPr="007A5DA5">
              <w:rPr>
                <w:color w:val="FF0000"/>
                <w:sz w:val="22"/>
                <w:szCs w:val="22"/>
              </w:rPr>
              <w:t>skupinu výdavkov</w:t>
            </w:r>
            <w:r w:rsidR="009830C1">
              <w:rPr>
                <w:color w:val="FF0000"/>
                <w:sz w:val="22"/>
                <w:szCs w:val="22"/>
              </w:rPr>
              <w:t>.</w:t>
            </w:r>
            <w:r w:rsidR="00D24554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C40728" w:rsidRPr="0075785C" w14:paraId="1F1415C3" w14:textId="77777777" w:rsidTr="001169B6">
        <w:trPr>
          <w:trHeight w:val="592"/>
        </w:trPr>
        <w:tc>
          <w:tcPr>
            <w:tcW w:w="804" w:type="dxa"/>
          </w:tcPr>
          <w:p w14:paraId="3CD16AF0" w14:textId="4941726E" w:rsidR="00C40728" w:rsidRDefault="00C40728" w:rsidP="00C40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128a/2</w:t>
            </w:r>
          </w:p>
        </w:tc>
        <w:tc>
          <w:tcPr>
            <w:tcW w:w="3083" w:type="dxa"/>
          </w:tcPr>
          <w:p w14:paraId="490050B4" w14:textId="0DDEBEB3" w:rsidR="00C40728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175" w:type="dxa"/>
          </w:tcPr>
          <w:p w14:paraId="48A2DF44" w14:textId="77777777" w:rsidR="0091175F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  <w:p w14:paraId="2C24E93A" w14:textId="5499159C" w:rsidR="00C40728" w:rsidRDefault="001169B6" w:rsidP="00C40728">
            <w:pPr>
              <w:rPr>
                <w:sz w:val="18"/>
                <w:szCs w:val="18"/>
              </w:rPr>
            </w:pPr>
            <w:r w:rsidRPr="007A5DA5">
              <w:rPr>
                <w:color w:val="FF0000"/>
                <w:sz w:val="22"/>
                <w:szCs w:val="22"/>
              </w:rPr>
              <w:t>Projekt</w:t>
            </w:r>
          </w:p>
        </w:tc>
      </w:tr>
      <w:tr w:rsidR="00C40728" w:rsidRPr="0075785C" w14:paraId="7E5D984A" w14:textId="77777777" w:rsidTr="00C40728">
        <w:tc>
          <w:tcPr>
            <w:tcW w:w="804" w:type="dxa"/>
          </w:tcPr>
          <w:p w14:paraId="5794C31D" w14:textId="56D8DB08" w:rsidR="00C40728" w:rsidRDefault="00C40728" w:rsidP="00C40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128b/2</w:t>
            </w:r>
          </w:p>
        </w:tc>
        <w:tc>
          <w:tcPr>
            <w:tcW w:w="3083" w:type="dxa"/>
          </w:tcPr>
          <w:p w14:paraId="010E22B4" w14:textId="034E659B" w:rsidR="00C40728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175" w:type="dxa"/>
          </w:tcPr>
          <w:p w14:paraId="433DBE8F" w14:textId="77777777" w:rsidR="00C40728" w:rsidRDefault="00C40728" w:rsidP="00C40728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  <w:p w14:paraId="16560DD6" w14:textId="32C45BF3" w:rsidR="001169B6" w:rsidRDefault="001169B6" w:rsidP="00C40728">
            <w:pPr>
              <w:rPr>
                <w:sz w:val="18"/>
                <w:szCs w:val="18"/>
              </w:rPr>
            </w:pPr>
            <w:r w:rsidRPr="001169B6">
              <w:rPr>
                <w:color w:val="FF0000"/>
                <w:sz w:val="22"/>
                <w:szCs w:val="22"/>
              </w:rPr>
              <w:t>1</w:t>
            </w:r>
          </w:p>
        </w:tc>
      </w:tr>
      <w:tr w:rsidR="00C40728" w:rsidRPr="0075785C" w14:paraId="2704421A" w14:textId="77777777" w:rsidTr="00C40728">
        <w:tc>
          <w:tcPr>
            <w:tcW w:w="804" w:type="dxa"/>
          </w:tcPr>
          <w:p w14:paraId="1972AF45" w14:textId="585798F9" w:rsidR="00C40728" w:rsidRDefault="00C40728" w:rsidP="00C40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128c/2</w:t>
            </w:r>
          </w:p>
        </w:tc>
        <w:tc>
          <w:tcPr>
            <w:tcW w:w="3083" w:type="dxa"/>
          </w:tcPr>
          <w:p w14:paraId="5FBA97FF" w14:textId="21B34C5E" w:rsidR="00C40728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175" w:type="dxa"/>
          </w:tcPr>
          <w:p w14:paraId="1465F8BE" w14:textId="16C7BE7B" w:rsidR="00C40728" w:rsidRDefault="001169B6" w:rsidP="00C40728">
            <w:pPr>
              <w:rPr>
                <w:sz w:val="18"/>
                <w:szCs w:val="18"/>
              </w:rPr>
            </w:pPr>
            <w:r>
              <w:rPr>
                <w:color w:val="FF0000"/>
                <w:sz w:val="22"/>
                <w:szCs w:val="22"/>
              </w:rPr>
              <w:t xml:space="preserve">Žiadateľ uvedie sumu v súlade s hodnotou oprávneného výdavku  v poli pre </w:t>
            </w:r>
            <w:r w:rsidRPr="007A5DA5">
              <w:rPr>
                <w:color w:val="FF0000"/>
                <w:sz w:val="22"/>
                <w:szCs w:val="22"/>
              </w:rPr>
              <w:t>skupinu výdavkov</w:t>
            </w:r>
            <w:r w:rsidRPr="00E47F5C">
              <w:rPr>
                <w:sz w:val="18"/>
                <w:szCs w:val="18"/>
              </w:rPr>
              <w:t xml:space="preserve"> </w:t>
            </w:r>
            <w:r w:rsidR="00C40728" w:rsidRPr="00E47F5C">
              <w:rPr>
                <w:sz w:val="18"/>
                <w:szCs w:val="18"/>
              </w:rPr>
              <w:t>Vypĺňa žiadateľ</w:t>
            </w:r>
          </w:p>
        </w:tc>
      </w:tr>
      <w:tr w:rsidR="00C40728" w:rsidRPr="0075785C" w14:paraId="312F91D2" w14:textId="77777777" w:rsidTr="00C40728">
        <w:tc>
          <w:tcPr>
            <w:tcW w:w="804" w:type="dxa"/>
          </w:tcPr>
          <w:p w14:paraId="639A6F2C" w14:textId="339464D8" w:rsidR="00C40728" w:rsidRDefault="00C40728" w:rsidP="00C40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128d/2</w:t>
            </w:r>
          </w:p>
        </w:tc>
        <w:tc>
          <w:tcPr>
            <w:tcW w:w="3083" w:type="dxa"/>
          </w:tcPr>
          <w:p w14:paraId="36A7DEAD" w14:textId="46ADFD94" w:rsidR="00C40728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175" w:type="dxa"/>
          </w:tcPr>
          <w:p w14:paraId="611657B4" w14:textId="472BE83D" w:rsidR="00C40728" w:rsidRDefault="00C40728" w:rsidP="00C4072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C40728" w:rsidRPr="0075785C" w14:paraId="79520CB5" w14:textId="77777777" w:rsidTr="00C22DB6">
        <w:tc>
          <w:tcPr>
            <w:tcW w:w="9062" w:type="dxa"/>
            <w:gridSpan w:val="3"/>
          </w:tcPr>
          <w:p w14:paraId="24D7E0E8" w14:textId="6E7A08D2" w:rsidR="00C40728" w:rsidRDefault="00C40728" w:rsidP="00C40728">
            <w:pPr>
              <w:widowControl w:val="0"/>
              <w:autoSpaceDE w:val="0"/>
              <w:autoSpaceDN w:val="0"/>
              <w:adjustRightInd w:val="0"/>
              <w:rPr>
                <w:ins w:id="9" w:author="Autor"/>
                <w:rFonts w:ascii="Roboto" w:hAnsi="Roboto" w:cs="Roboto"/>
                <w:b/>
                <w:bCs/>
                <w:color w:val="7F7F82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  <w:ins w:id="10" w:author="Autor">
              <w:r>
                <w:rPr>
                  <w:rFonts w:ascii="Roboto" w:hAnsi="Roboto" w:cs="Roboto"/>
                  <w:b/>
                  <w:bCs/>
                  <w:color w:val="7F7F82"/>
                  <w:sz w:val="20"/>
                  <w:szCs w:val="20"/>
                </w:rPr>
                <w:t xml:space="preserve"> </w:t>
              </w:r>
            </w:ins>
          </w:p>
          <w:p w14:paraId="62EE63DD" w14:textId="77777777" w:rsidR="006B32B9" w:rsidRDefault="006B32B9" w:rsidP="00C40728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Irelevantné.</w:t>
            </w:r>
          </w:p>
          <w:p w14:paraId="08DBF4FC" w14:textId="1B71BF42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C0A08">
              <w:rPr>
                <w:color w:val="FF0000"/>
                <w:sz w:val="22"/>
                <w:szCs w:val="22"/>
              </w:rPr>
              <w:t>Vo výzve je stanovená paušálna sadzba pre ostatné výdavky, preto žiadateľ uvedie v tejto časti celkovú výšku oprávnených výdavkov 0 (nula).</w:t>
            </w:r>
            <w:r w:rsidRPr="00F8494E">
              <w:rPr>
                <w:rFonts w:ascii="Roboto" w:hAnsi="Roboto" w:cs="Roboto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</w:tc>
      </w:tr>
      <w:tr w:rsidR="00C40728" w:rsidRPr="0075785C" w14:paraId="25418303" w14:textId="77777777" w:rsidTr="00C40728">
        <w:tc>
          <w:tcPr>
            <w:tcW w:w="804" w:type="dxa"/>
          </w:tcPr>
          <w:p w14:paraId="5BBE7F8D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083" w:type="dxa"/>
          </w:tcPr>
          <w:p w14:paraId="3630318B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175" w:type="dxa"/>
          </w:tcPr>
          <w:p w14:paraId="71E97BDB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C40728" w:rsidRPr="0075785C" w14:paraId="71A2702B" w14:textId="77777777" w:rsidTr="00C40728">
        <w:tc>
          <w:tcPr>
            <w:tcW w:w="804" w:type="dxa"/>
          </w:tcPr>
          <w:p w14:paraId="5D4BC6B5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129a</w:t>
            </w:r>
          </w:p>
        </w:tc>
        <w:tc>
          <w:tcPr>
            <w:tcW w:w="3083" w:type="dxa"/>
          </w:tcPr>
          <w:p w14:paraId="3F12E592" w14:textId="77777777" w:rsidR="00C40728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175" w:type="dxa"/>
          </w:tcPr>
          <w:p w14:paraId="52FDE762" w14:textId="77777777" w:rsidR="00C40728" w:rsidRPr="002F393A" w:rsidRDefault="00C40728" w:rsidP="00C4072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C40728" w:rsidRPr="0075785C" w14:paraId="15E82BAF" w14:textId="77777777" w:rsidTr="00C40728">
        <w:tc>
          <w:tcPr>
            <w:tcW w:w="804" w:type="dxa"/>
          </w:tcPr>
          <w:p w14:paraId="7FB60C17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083" w:type="dxa"/>
          </w:tcPr>
          <w:p w14:paraId="05FAD2E8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175" w:type="dxa"/>
          </w:tcPr>
          <w:p w14:paraId="0279CE33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- </w:t>
            </w:r>
            <w:r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C40728" w:rsidRPr="0075785C" w14:paraId="36FB2C83" w14:textId="77777777" w:rsidTr="00C40728">
        <w:tc>
          <w:tcPr>
            <w:tcW w:w="804" w:type="dxa"/>
          </w:tcPr>
          <w:p w14:paraId="06E0920D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130a</w:t>
            </w:r>
          </w:p>
        </w:tc>
        <w:tc>
          <w:tcPr>
            <w:tcW w:w="3083" w:type="dxa"/>
          </w:tcPr>
          <w:p w14:paraId="704FAD0C" w14:textId="77777777" w:rsidR="00C40728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175" w:type="dxa"/>
          </w:tcPr>
          <w:p w14:paraId="3BAEABA2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C40728" w:rsidRPr="0075785C" w14:paraId="1BC6FFD2" w14:textId="77777777" w:rsidTr="00C40728">
        <w:tc>
          <w:tcPr>
            <w:tcW w:w="804" w:type="dxa"/>
          </w:tcPr>
          <w:p w14:paraId="5CE75C14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083" w:type="dxa"/>
          </w:tcPr>
          <w:p w14:paraId="32C457D6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175" w:type="dxa"/>
          </w:tcPr>
          <w:p w14:paraId="316A8E26" w14:textId="77777777" w:rsidR="00C40728" w:rsidRDefault="00C40728" w:rsidP="00C40728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  <w:p w14:paraId="5FDC26BD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C40728" w:rsidRPr="0075785C" w14:paraId="432C0C66" w14:textId="77777777" w:rsidTr="00C40728">
        <w:tc>
          <w:tcPr>
            <w:tcW w:w="804" w:type="dxa"/>
          </w:tcPr>
          <w:p w14:paraId="3C50E8FE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083" w:type="dxa"/>
          </w:tcPr>
          <w:p w14:paraId="0707199D" w14:textId="77777777" w:rsidR="00C40728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175" w:type="dxa"/>
          </w:tcPr>
          <w:p w14:paraId="366E5E7F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C40728" w:rsidRPr="0075785C" w14:paraId="21CE0A93" w14:textId="77777777" w:rsidTr="00C40728">
        <w:tc>
          <w:tcPr>
            <w:tcW w:w="804" w:type="dxa"/>
          </w:tcPr>
          <w:p w14:paraId="0BE46BDE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083" w:type="dxa"/>
          </w:tcPr>
          <w:p w14:paraId="550AC9B6" w14:textId="77777777" w:rsidR="00C40728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175" w:type="dxa"/>
          </w:tcPr>
          <w:p w14:paraId="19E92F73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C40728" w:rsidRPr="0075785C" w14:paraId="7CC9AEB8" w14:textId="77777777" w:rsidTr="00C40728">
        <w:tc>
          <w:tcPr>
            <w:tcW w:w="804" w:type="dxa"/>
          </w:tcPr>
          <w:p w14:paraId="78785AED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083" w:type="dxa"/>
          </w:tcPr>
          <w:p w14:paraId="3C4538C6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175" w:type="dxa"/>
          </w:tcPr>
          <w:p w14:paraId="469FD560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C40728" w:rsidRPr="0075785C" w14:paraId="28A814C1" w14:textId="77777777" w:rsidTr="00C40728">
        <w:tc>
          <w:tcPr>
            <w:tcW w:w="804" w:type="dxa"/>
          </w:tcPr>
          <w:p w14:paraId="6040C9CB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083" w:type="dxa"/>
          </w:tcPr>
          <w:p w14:paraId="308A61D0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175" w:type="dxa"/>
          </w:tcPr>
          <w:p w14:paraId="47D74613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C40728" w:rsidRPr="0075785C" w14:paraId="18FCE0C7" w14:textId="77777777" w:rsidTr="00C40728">
        <w:tc>
          <w:tcPr>
            <w:tcW w:w="804" w:type="dxa"/>
          </w:tcPr>
          <w:p w14:paraId="5330FF63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083" w:type="dxa"/>
          </w:tcPr>
          <w:p w14:paraId="19C2598D" w14:textId="77777777" w:rsidR="00C40728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175" w:type="dxa"/>
          </w:tcPr>
          <w:p w14:paraId="4FF22EDE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C40728" w:rsidRPr="0075785C" w14:paraId="05660C45" w14:textId="77777777" w:rsidTr="00C40728">
        <w:tc>
          <w:tcPr>
            <w:tcW w:w="804" w:type="dxa"/>
          </w:tcPr>
          <w:p w14:paraId="3847FBE0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083" w:type="dxa"/>
          </w:tcPr>
          <w:p w14:paraId="3C968216" w14:textId="77777777" w:rsidR="00C40728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175" w:type="dxa"/>
          </w:tcPr>
          <w:p w14:paraId="75096B4B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C40728" w:rsidRPr="0075785C" w14:paraId="199A6616" w14:textId="77777777" w:rsidTr="00C40728">
        <w:tc>
          <w:tcPr>
            <w:tcW w:w="804" w:type="dxa"/>
          </w:tcPr>
          <w:p w14:paraId="36F15576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083" w:type="dxa"/>
          </w:tcPr>
          <w:p w14:paraId="636851A7" w14:textId="77777777" w:rsidR="00C40728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175" w:type="dxa"/>
          </w:tcPr>
          <w:p w14:paraId="34115FF1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C40728" w:rsidRPr="0075785C" w14:paraId="08EC7958" w14:textId="77777777" w:rsidTr="00C40728">
        <w:tc>
          <w:tcPr>
            <w:tcW w:w="804" w:type="dxa"/>
          </w:tcPr>
          <w:p w14:paraId="534B230C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083" w:type="dxa"/>
          </w:tcPr>
          <w:p w14:paraId="048C6106" w14:textId="77777777" w:rsidR="00C40728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175" w:type="dxa"/>
          </w:tcPr>
          <w:p w14:paraId="1872D89B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C40728" w14:paraId="5FC90599" w14:textId="77777777" w:rsidTr="00C22DB6">
        <w:tc>
          <w:tcPr>
            <w:tcW w:w="9062" w:type="dxa"/>
            <w:gridSpan w:val="3"/>
          </w:tcPr>
          <w:p w14:paraId="72F7DFEF" w14:textId="77777777" w:rsidR="00C40728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14:paraId="2A56D228" w14:textId="080D88F7" w:rsidR="00C40728" w:rsidRPr="000052FF" w:rsidRDefault="00C40728" w:rsidP="00077970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F8494E">
              <w:rPr>
                <w:color w:val="FF0000"/>
                <w:sz w:val="22"/>
                <w:szCs w:val="22"/>
              </w:rPr>
              <w:t>Pre nepovolenie partnera vo výzve sa celá časť 11.B nevypĺňa</w:t>
            </w:r>
            <w:r w:rsidR="00920140">
              <w:rPr>
                <w:color w:val="FF0000"/>
                <w:sz w:val="22"/>
                <w:szCs w:val="22"/>
              </w:rPr>
              <w:t>,</w:t>
            </w:r>
            <w:r w:rsidRPr="00F8494E">
              <w:rPr>
                <w:color w:val="FF0000"/>
                <w:sz w:val="22"/>
                <w:szCs w:val="22"/>
              </w:rPr>
              <w:t xml:space="preserve"> v</w:t>
            </w:r>
            <w:r w:rsidR="00920140">
              <w:rPr>
                <w:color w:val="FF0000"/>
                <w:sz w:val="22"/>
                <w:szCs w:val="22"/>
              </w:rPr>
              <w:t> </w:t>
            </w:r>
            <w:proofErr w:type="spellStart"/>
            <w:r w:rsidR="00077970">
              <w:rPr>
                <w:color w:val="FF0000"/>
                <w:sz w:val="22"/>
                <w:szCs w:val="22"/>
              </w:rPr>
              <w:t>ŽoNFP</w:t>
            </w:r>
            <w:proofErr w:type="spellEnd"/>
            <w:r w:rsidR="00077970">
              <w:rPr>
                <w:color w:val="FF0000"/>
                <w:sz w:val="22"/>
                <w:szCs w:val="22"/>
              </w:rPr>
              <w:t xml:space="preserve"> </w:t>
            </w:r>
            <w:r w:rsidR="00920140">
              <w:rPr>
                <w:color w:val="FF0000"/>
                <w:sz w:val="22"/>
                <w:szCs w:val="22"/>
              </w:rPr>
              <w:t>bude</w:t>
            </w:r>
            <w:r w:rsidR="00077970">
              <w:rPr>
                <w:color w:val="FF0000"/>
                <w:sz w:val="22"/>
                <w:szCs w:val="22"/>
              </w:rPr>
              <w:t xml:space="preserve"> </w:t>
            </w:r>
            <w:r w:rsidR="00920140">
              <w:rPr>
                <w:color w:val="FF0000"/>
                <w:sz w:val="22"/>
                <w:szCs w:val="22"/>
              </w:rPr>
              <w:t xml:space="preserve">uvedené </w:t>
            </w:r>
            <w:r w:rsidR="004A3CC5">
              <w:rPr>
                <w:color w:val="FF0000"/>
                <w:sz w:val="22"/>
                <w:szCs w:val="22"/>
              </w:rPr>
              <w:t>„</w:t>
            </w:r>
            <w:r w:rsidR="004A3CC5">
              <w:rPr>
                <w:i/>
                <w:color w:val="FF0000"/>
                <w:sz w:val="22"/>
                <w:szCs w:val="22"/>
              </w:rPr>
              <w:t>Nevzťahuje sa“</w:t>
            </w:r>
            <w:r w:rsidRPr="00920140">
              <w:rPr>
                <w:i/>
                <w:color w:val="FF0000"/>
                <w:sz w:val="22"/>
                <w:szCs w:val="22"/>
              </w:rPr>
              <w:t>.</w:t>
            </w:r>
          </w:p>
        </w:tc>
      </w:tr>
      <w:tr w:rsidR="00C40728" w:rsidRPr="0075785C" w14:paraId="327A8990" w14:textId="77777777" w:rsidTr="00C40728">
        <w:tc>
          <w:tcPr>
            <w:tcW w:w="804" w:type="dxa"/>
          </w:tcPr>
          <w:p w14:paraId="3DE899D8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083" w:type="dxa"/>
          </w:tcPr>
          <w:p w14:paraId="1F62D674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175" w:type="dxa"/>
          </w:tcPr>
          <w:p w14:paraId="2DC9D198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C40728" w:rsidRPr="0075785C" w14:paraId="4937D7CE" w14:textId="77777777" w:rsidTr="00C40728">
        <w:tc>
          <w:tcPr>
            <w:tcW w:w="804" w:type="dxa"/>
          </w:tcPr>
          <w:p w14:paraId="21FC2EE2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083" w:type="dxa"/>
          </w:tcPr>
          <w:p w14:paraId="629F5836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175" w:type="dxa"/>
          </w:tcPr>
          <w:p w14:paraId="1607EDBB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C40728" w:rsidRPr="0075785C" w14:paraId="136EC7DD" w14:textId="77777777" w:rsidTr="00C40728">
        <w:tc>
          <w:tcPr>
            <w:tcW w:w="804" w:type="dxa"/>
          </w:tcPr>
          <w:p w14:paraId="7E5ECE80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083" w:type="dxa"/>
          </w:tcPr>
          <w:p w14:paraId="16250E72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175" w:type="dxa"/>
          </w:tcPr>
          <w:p w14:paraId="26A7EE54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C40728" w:rsidRPr="0075785C" w14:paraId="4AEB3FD3" w14:textId="77777777" w:rsidTr="00C22DB6">
        <w:tc>
          <w:tcPr>
            <w:tcW w:w="9062" w:type="dxa"/>
            <w:gridSpan w:val="3"/>
          </w:tcPr>
          <w:p w14:paraId="1BF6175E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C40728" w:rsidRPr="0075785C" w14:paraId="301AF845" w14:textId="77777777" w:rsidTr="00C40728">
        <w:tc>
          <w:tcPr>
            <w:tcW w:w="804" w:type="dxa"/>
          </w:tcPr>
          <w:p w14:paraId="3DFC50DA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083" w:type="dxa"/>
          </w:tcPr>
          <w:p w14:paraId="13B694D0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175" w:type="dxa"/>
          </w:tcPr>
          <w:p w14:paraId="5E77AC54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C40728" w:rsidRPr="0075785C" w14:paraId="1A2DA5AA" w14:textId="77777777" w:rsidTr="00C40728">
        <w:tc>
          <w:tcPr>
            <w:tcW w:w="804" w:type="dxa"/>
          </w:tcPr>
          <w:p w14:paraId="15B33C2C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083" w:type="dxa"/>
          </w:tcPr>
          <w:p w14:paraId="181813F1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175" w:type="dxa"/>
          </w:tcPr>
          <w:p w14:paraId="6EC1C19D" w14:textId="77777777" w:rsidR="00C40728" w:rsidRPr="002F393A" w:rsidRDefault="00C40728" w:rsidP="00C4072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C40728" w:rsidRPr="0075785C" w14:paraId="3F548BFE" w14:textId="77777777" w:rsidTr="00C40728">
        <w:tc>
          <w:tcPr>
            <w:tcW w:w="804" w:type="dxa"/>
          </w:tcPr>
          <w:p w14:paraId="64392786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083" w:type="dxa"/>
          </w:tcPr>
          <w:p w14:paraId="7FAE256E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175" w:type="dxa"/>
          </w:tcPr>
          <w:p w14:paraId="56DEE06D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C40728" w:rsidRPr="0075785C" w14:paraId="4F2CC629" w14:textId="77777777" w:rsidTr="00C40728">
        <w:tc>
          <w:tcPr>
            <w:tcW w:w="804" w:type="dxa"/>
          </w:tcPr>
          <w:p w14:paraId="298B534F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083" w:type="dxa"/>
          </w:tcPr>
          <w:p w14:paraId="6107D4D7" w14:textId="77777777" w:rsidR="00C40728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175" w:type="dxa"/>
          </w:tcPr>
          <w:p w14:paraId="047D1F77" w14:textId="77777777" w:rsidR="00C40728" w:rsidRPr="002F393A" w:rsidRDefault="00C40728" w:rsidP="00C4072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C40728" w:rsidRPr="0075785C" w14:paraId="287E2F2A" w14:textId="77777777" w:rsidTr="00C40728">
        <w:tc>
          <w:tcPr>
            <w:tcW w:w="804" w:type="dxa"/>
          </w:tcPr>
          <w:p w14:paraId="03BAFA00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083" w:type="dxa"/>
          </w:tcPr>
          <w:p w14:paraId="37158314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175" w:type="dxa"/>
          </w:tcPr>
          <w:p w14:paraId="4F526F21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C40728" w:rsidRPr="0075785C" w14:paraId="372A2C38" w14:textId="77777777" w:rsidTr="00C40728">
        <w:tc>
          <w:tcPr>
            <w:tcW w:w="804" w:type="dxa"/>
          </w:tcPr>
          <w:p w14:paraId="0BE4207F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083" w:type="dxa"/>
          </w:tcPr>
          <w:p w14:paraId="49BF717E" w14:textId="77777777" w:rsidR="00C40728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175" w:type="dxa"/>
          </w:tcPr>
          <w:p w14:paraId="5071C1F1" w14:textId="77777777" w:rsidR="00C40728" w:rsidRPr="002F393A" w:rsidRDefault="00C40728" w:rsidP="00C4072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C40728" w:rsidRPr="0075785C" w14:paraId="722EB7AD" w14:textId="77777777" w:rsidTr="00C40728">
        <w:tc>
          <w:tcPr>
            <w:tcW w:w="804" w:type="dxa"/>
          </w:tcPr>
          <w:p w14:paraId="67EF28DF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083" w:type="dxa"/>
          </w:tcPr>
          <w:p w14:paraId="5CFFEC9E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175" w:type="dxa"/>
          </w:tcPr>
          <w:p w14:paraId="61256208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C40728" w:rsidRPr="0075785C" w14:paraId="16DF6B2D" w14:textId="77777777" w:rsidTr="00C40728">
        <w:tc>
          <w:tcPr>
            <w:tcW w:w="804" w:type="dxa"/>
          </w:tcPr>
          <w:p w14:paraId="054961D6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083" w:type="dxa"/>
          </w:tcPr>
          <w:p w14:paraId="6B3AF720" w14:textId="77777777" w:rsidR="00C40728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175" w:type="dxa"/>
          </w:tcPr>
          <w:p w14:paraId="50278328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C40728" w:rsidRPr="0075785C" w14:paraId="42BE5798" w14:textId="77777777" w:rsidTr="00C40728">
        <w:tc>
          <w:tcPr>
            <w:tcW w:w="804" w:type="dxa"/>
          </w:tcPr>
          <w:p w14:paraId="141F686E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083" w:type="dxa"/>
          </w:tcPr>
          <w:p w14:paraId="13F5F797" w14:textId="77777777" w:rsidR="00C40728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175" w:type="dxa"/>
          </w:tcPr>
          <w:p w14:paraId="5E281519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C40728" w:rsidRPr="0075785C" w14:paraId="3B3CB27E" w14:textId="77777777" w:rsidTr="00C40728">
        <w:tc>
          <w:tcPr>
            <w:tcW w:w="804" w:type="dxa"/>
          </w:tcPr>
          <w:p w14:paraId="1B333132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083" w:type="dxa"/>
          </w:tcPr>
          <w:p w14:paraId="15F30FE0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175" w:type="dxa"/>
          </w:tcPr>
          <w:p w14:paraId="28B4CD82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C40728" w:rsidRPr="0075785C" w14:paraId="4F4BC9C9" w14:textId="77777777" w:rsidTr="00C40728">
        <w:tc>
          <w:tcPr>
            <w:tcW w:w="804" w:type="dxa"/>
          </w:tcPr>
          <w:p w14:paraId="22986371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083" w:type="dxa"/>
          </w:tcPr>
          <w:p w14:paraId="4B2BAD75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175" w:type="dxa"/>
          </w:tcPr>
          <w:p w14:paraId="65AA3F50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C40728" w:rsidRPr="0075785C" w14:paraId="2A855F84" w14:textId="77777777" w:rsidTr="00C40728">
        <w:tc>
          <w:tcPr>
            <w:tcW w:w="804" w:type="dxa"/>
          </w:tcPr>
          <w:p w14:paraId="2989092D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142a</w:t>
            </w:r>
          </w:p>
        </w:tc>
        <w:tc>
          <w:tcPr>
            <w:tcW w:w="3083" w:type="dxa"/>
          </w:tcPr>
          <w:p w14:paraId="0931BF12" w14:textId="77777777" w:rsidR="00C40728" w:rsidRPr="0075785C" w:rsidDel="00FA5D02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175" w:type="dxa"/>
          </w:tcPr>
          <w:p w14:paraId="547BC019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C40728" w:rsidRPr="0075785C" w14:paraId="78C2E3D7" w14:textId="77777777" w:rsidTr="00C40728">
        <w:tc>
          <w:tcPr>
            <w:tcW w:w="804" w:type="dxa"/>
          </w:tcPr>
          <w:p w14:paraId="59AE1C06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083" w:type="dxa"/>
          </w:tcPr>
          <w:p w14:paraId="0776008E" w14:textId="77777777" w:rsidR="00C40728" w:rsidRPr="0075785C" w:rsidDel="00FA5D02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175" w:type="dxa"/>
          </w:tcPr>
          <w:p w14:paraId="54FFEA0D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C40728" w:rsidRPr="0075785C" w14:paraId="6976A2D6" w14:textId="77777777" w:rsidTr="00C40728">
        <w:tc>
          <w:tcPr>
            <w:tcW w:w="804" w:type="dxa"/>
          </w:tcPr>
          <w:p w14:paraId="67AB9741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142c</w:t>
            </w:r>
          </w:p>
        </w:tc>
        <w:tc>
          <w:tcPr>
            <w:tcW w:w="3083" w:type="dxa"/>
          </w:tcPr>
          <w:p w14:paraId="3CD68509" w14:textId="77777777" w:rsidR="00C40728" w:rsidRPr="0075785C" w:rsidDel="00FA5D02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175" w:type="dxa"/>
          </w:tcPr>
          <w:p w14:paraId="0CBA7DBE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C40728" w:rsidRPr="0075785C" w14:paraId="7C209BE0" w14:textId="77777777" w:rsidTr="00C40728">
        <w:tc>
          <w:tcPr>
            <w:tcW w:w="804" w:type="dxa"/>
          </w:tcPr>
          <w:p w14:paraId="0751CA28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142d</w:t>
            </w:r>
          </w:p>
        </w:tc>
        <w:tc>
          <w:tcPr>
            <w:tcW w:w="3083" w:type="dxa"/>
          </w:tcPr>
          <w:p w14:paraId="67C50EE9" w14:textId="77777777" w:rsidR="00C40728" w:rsidRPr="0075785C" w:rsidDel="00FA5D02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175" w:type="dxa"/>
          </w:tcPr>
          <w:p w14:paraId="0DD9EB32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C40728" w:rsidRPr="0075785C" w14:paraId="11CD3D3E" w14:textId="77777777" w:rsidTr="00C22DB6">
        <w:tc>
          <w:tcPr>
            <w:tcW w:w="9062" w:type="dxa"/>
            <w:gridSpan w:val="3"/>
          </w:tcPr>
          <w:p w14:paraId="0A08E1DB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C40728" w:rsidRPr="0075785C" w14:paraId="33E2FF6E" w14:textId="77777777" w:rsidTr="00C40728">
        <w:tc>
          <w:tcPr>
            <w:tcW w:w="804" w:type="dxa"/>
          </w:tcPr>
          <w:p w14:paraId="09B32D39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083" w:type="dxa"/>
          </w:tcPr>
          <w:p w14:paraId="39DA91F0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175" w:type="dxa"/>
          </w:tcPr>
          <w:p w14:paraId="111D80CD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C40728" w:rsidRPr="0075785C" w14:paraId="44C07106" w14:textId="77777777" w:rsidTr="00C40728">
        <w:tc>
          <w:tcPr>
            <w:tcW w:w="804" w:type="dxa"/>
          </w:tcPr>
          <w:p w14:paraId="266DF954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083" w:type="dxa"/>
          </w:tcPr>
          <w:p w14:paraId="6402C13D" w14:textId="77777777" w:rsidR="00C40728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175" w:type="dxa"/>
          </w:tcPr>
          <w:p w14:paraId="58BC2410" w14:textId="77777777" w:rsidR="00C40728" w:rsidRPr="002F393A" w:rsidRDefault="00C40728" w:rsidP="00C4072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C40728" w:rsidRPr="0075785C" w14:paraId="39AA93AF" w14:textId="77777777" w:rsidTr="00C40728">
        <w:tc>
          <w:tcPr>
            <w:tcW w:w="804" w:type="dxa"/>
          </w:tcPr>
          <w:p w14:paraId="25BCCCA5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083" w:type="dxa"/>
          </w:tcPr>
          <w:p w14:paraId="5703AB22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175" w:type="dxa"/>
          </w:tcPr>
          <w:p w14:paraId="42C92559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C40728" w:rsidRPr="0075785C" w14:paraId="0DE32934" w14:textId="77777777" w:rsidTr="00C40728">
        <w:tc>
          <w:tcPr>
            <w:tcW w:w="804" w:type="dxa"/>
          </w:tcPr>
          <w:p w14:paraId="5FF07DEF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083" w:type="dxa"/>
          </w:tcPr>
          <w:p w14:paraId="281C201A" w14:textId="77777777" w:rsidR="00C40728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175" w:type="dxa"/>
          </w:tcPr>
          <w:p w14:paraId="5A085CF6" w14:textId="77777777" w:rsidR="00C40728" w:rsidRPr="002F393A" w:rsidRDefault="00C40728" w:rsidP="00C4072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C40728" w:rsidRPr="0075785C" w14:paraId="6551AD7C" w14:textId="77777777" w:rsidTr="00C40728">
        <w:tc>
          <w:tcPr>
            <w:tcW w:w="804" w:type="dxa"/>
          </w:tcPr>
          <w:p w14:paraId="5EB06F94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083" w:type="dxa"/>
          </w:tcPr>
          <w:p w14:paraId="31B569BE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175" w:type="dxa"/>
          </w:tcPr>
          <w:p w14:paraId="17A663DC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C40728" w:rsidRPr="0075785C" w14:paraId="150D7096" w14:textId="77777777" w:rsidTr="00C40728">
        <w:tc>
          <w:tcPr>
            <w:tcW w:w="804" w:type="dxa"/>
          </w:tcPr>
          <w:p w14:paraId="09796197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083" w:type="dxa"/>
          </w:tcPr>
          <w:p w14:paraId="10A194C8" w14:textId="77777777" w:rsidR="00C40728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175" w:type="dxa"/>
          </w:tcPr>
          <w:p w14:paraId="21D5759B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C40728" w:rsidRPr="0075785C" w14:paraId="6C92D0A6" w14:textId="77777777" w:rsidTr="00C40728">
        <w:tc>
          <w:tcPr>
            <w:tcW w:w="804" w:type="dxa"/>
          </w:tcPr>
          <w:p w14:paraId="3FA4E397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083" w:type="dxa"/>
          </w:tcPr>
          <w:p w14:paraId="33BBDB11" w14:textId="77777777" w:rsidR="00C40728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175" w:type="dxa"/>
          </w:tcPr>
          <w:p w14:paraId="48CFF264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C40728" w:rsidRPr="0075785C" w14:paraId="011A67C5" w14:textId="77777777" w:rsidTr="00C40728">
        <w:tc>
          <w:tcPr>
            <w:tcW w:w="804" w:type="dxa"/>
          </w:tcPr>
          <w:p w14:paraId="575B66D7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083" w:type="dxa"/>
          </w:tcPr>
          <w:p w14:paraId="68852DBB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175" w:type="dxa"/>
          </w:tcPr>
          <w:p w14:paraId="583840CA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C40728" w:rsidRPr="0075785C" w14:paraId="74296F53" w14:textId="77777777" w:rsidTr="00C40728">
        <w:tc>
          <w:tcPr>
            <w:tcW w:w="804" w:type="dxa"/>
          </w:tcPr>
          <w:p w14:paraId="6D0B90A2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083" w:type="dxa"/>
          </w:tcPr>
          <w:p w14:paraId="6FB88D29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175" w:type="dxa"/>
          </w:tcPr>
          <w:p w14:paraId="160C6272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C40728" w:rsidRPr="0075785C" w14:paraId="17B64DF7" w14:textId="77777777" w:rsidTr="00C40728">
        <w:tc>
          <w:tcPr>
            <w:tcW w:w="804" w:type="dxa"/>
          </w:tcPr>
          <w:p w14:paraId="74A0C107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083" w:type="dxa"/>
          </w:tcPr>
          <w:p w14:paraId="561A2FBD" w14:textId="77777777" w:rsidR="00C40728" w:rsidRPr="0075785C" w:rsidDel="003C1278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175" w:type="dxa"/>
          </w:tcPr>
          <w:p w14:paraId="45A64BCA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C40728" w:rsidRPr="0075785C" w14:paraId="79699B28" w14:textId="77777777" w:rsidTr="00C40728">
        <w:tc>
          <w:tcPr>
            <w:tcW w:w="804" w:type="dxa"/>
          </w:tcPr>
          <w:p w14:paraId="47D9BE71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083" w:type="dxa"/>
          </w:tcPr>
          <w:p w14:paraId="076BDA5C" w14:textId="77777777" w:rsidR="00C40728" w:rsidRPr="0075785C" w:rsidDel="003C1278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175" w:type="dxa"/>
          </w:tcPr>
          <w:p w14:paraId="4FA49EB6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C40728" w:rsidRPr="0075785C" w14:paraId="2794BE09" w14:textId="77777777" w:rsidTr="00C40728">
        <w:tc>
          <w:tcPr>
            <w:tcW w:w="804" w:type="dxa"/>
          </w:tcPr>
          <w:p w14:paraId="63725513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083" w:type="dxa"/>
          </w:tcPr>
          <w:p w14:paraId="3436AA5F" w14:textId="77777777" w:rsidR="00C40728" w:rsidRPr="0075785C" w:rsidDel="003C1278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175" w:type="dxa"/>
          </w:tcPr>
          <w:p w14:paraId="3032CAA4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C40728" w:rsidRPr="0075785C" w14:paraId="79628471" w14:textId="77777777" w:rsidTr="00C40728">
        <w:tc>
          <w:tcPr>
            <w:tcW w:w="804" w:type="dxa"/>
          </w:tcPr>
          <w:p w14:paraId="104B2B8D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083" w:type="dxa"/>
          </w:tcPr>
          <w:p w14:paraId="2ED27041" w14:textId="77777777" w:rsidR="00C40728" w:rsidRPr="0075785C" w:rsidDel="003C1278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175" w:type="dxa"/>
          </w:tcPr>
          <w:p w14:paraId="5A2931A6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C40728" w14:paraId="6DAB1602" w14:textId="77777777" w:rsidTr="00C22DB6">
        <w:tc>
          <w:tcPr>
            <w:tcW w:w="9062" w:type="dxa"/>
            <w:gridSpan w:val="3"/>
          </w:tcPr>
          <w:p w14:paraId="537FECC5" w14:textId="77777777" w:rsidR="00C40728" w:rsidRPr="00362D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C40728" w:rsidRPr="0075785C" w14:paraId="615CC7D1" w14:textId="77777777" w:rsidTr="00C40728">
        <w:tc>
          <w:tcPr>
            <w:tcW w:w="804" w:type="dxa"/>
          </w:tcPr>
          <w:p w14:paraId="57783FC3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083" w:type="dxa"/>
          </w:tcPr>
          <w:p w14:paraId="3B33118E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175" w:type="dxa"/>
          </w:tcPr>
          <w:p w14:paraId="313535C6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40728" w:rsidRPr="00920140" w14:paraId="00F79FDA" w14:textId="77777777" w:rsidTr="00C40728">
        <w:tc>
          <w:tcPr>
            <w:tcW w:w="804" w:type="dxa"/>
          </w:tcPr>
          <w:p w14:paraId="3F6A836E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083" w:type="dxa"/>
          </w:tcPr>
          <w:p w14:paraId="7440D904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175" w:type="dxa"/>
          </w:tcPr>
          <w:p w14:paraId="51C4E1F7" w14:textId="0791A264" w:rsidR="00920140" w:rsidRPr="00920140" w:rsidRDefault="00920140" w:rsidP="00C40728">
            <w:pPr>
              <w:rPr>
                <w:color w:val="FF0000"/>
                <w:sz w:val="22"/>
                <w:szCs w:val="22"/>
              </w:rPr>
            </w:pPr>
            <w:r w:rsidRPr="00F8494E">
              <w:rPr>
                <w:color w:val="FF0000"/>
                <w:sz w:val="22"/>
                <w:szCs w:val="22"/>
              </w:rPr>
              <w:t>Pre projekty z tejto výzvy irelevantn</w:t>
            </w:r>
            <w:r w:rsidRPr="007C0A08">
              <w:rPr>
                <w:color w:val="FF0000"/>
                <w:sz w:val="22"/>
                <w:szCs w:val="22"/>
              </w:rPr>
              <w:t>é</w:t>
            </w:r>
            <w:r w:rsidRPr="00920140">
              <w:rPr>
                <w:color w:val="FF0000"/>
                <w:sz w:val="22"/>
                <w:szCs w:val="22"/>
              </w:rPr>
              <w:t>. Pole ostane prázdne.</w:t>
            </w:r>
          </w:p>
          <w:p w14:paraId="76D26849" w14:textId="091DAF89" w:rsidR="00C40728" w:rsidRPr="00920140" w:rsidRDefault="00C40728" w:rsidP="00C40728">
            <w:pPr>
              <w:rPr>
                <w:color w:val="FF0000"/>
                <w:sz w:val="22"/>
                <w:szCs w:val="22"/>
              </w:rPr>
            </w:pPr>
            <w:r w:rsidRPr="00920140">
              <w:rPr>
                <w:sz w:val="18"/>
                <w:szCs w:val="18"/>
              </w:rPr>
              <w:t>Automaticky vyplnené</w:t>
            </w:r>
          </w:p>
        </w:tc>
      </w:tr>
      <w:tr w:rsidR="00C40728" w:rsidRPr="0075785C" w14:paraId="4DF15AA4" w14:textId="77777777" w:rsidTr="00C40728">
        <w:tc>
          <w:tcPr>
            <w:tcW w:w="804" w:type="dxa"/>
          </w:tcPr>
          <w:p w14:paraId="36BC0DE4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083" w:type="dxa"/>
          </w:tcPr>
          <w:p w14:paraId="676DB74C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175" w:type="dxa"/>
          </w:tcPr>
          <w:p w14:paraId="771DD13F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40728" w:rsidRPr="0075785C" w14:paraId="2802FDB5" w14:textId="77777777" w:rsidTr="00C40728">
        <w:tc>
          <w:tcPr>
            <w:tcW w:w="804" w:type="dxa"/>
          </w:tcPr>
          <w:p w14:paraId="3F2F300D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083" w:type="dxa"/>
          </w:tcPr>
          <w:p w14:paraId="105340D6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175" w:type="dxa"/>
          </w:tcPr>
          <w:p w14:paraId="64EB0A9C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40728" w:rsidRPr="0075785C" w14:paraId="0397BB1E" w14:textId="77777777" w:rsidTr="00C40728">
        <w:tc>
          <w:tcPr>
            <w:tcW w:w="804" w:type="dxa"/>
          </w:tcPr>
          <w:p w14:paraId="15CBC5F9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083" w:type="dxa"/>
          </w:tcPr>
          <w:p w14:paraId="4576A44B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175" w:type="dxa"/>
          </w:tcPr>
          <w:p w14:paraId="7389ABFB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40728" w:rsidRPr="0075785C" w14:paraId="58424534" w14:textId="77777777" w:rsidTr="00C22DB6">
        <w:tc>
          <w:tcPr>
            <w:tcW w:w="9062" w:type="dxa"/>
            <w:gridSpan w:val="3"/>
          </w:tcPr>
          <w:p w14:paraId="6EF215FC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C40728" w:rsidRPr="0075785C" w14:paraId="7D284CF7" w14:textId="77777777" w:rsidTr="00C40728">
        <w:tc>
          <w:tcPr>
            <w:tcW w:w="804" w:type="dxa"/>
          </w:tcPr>
          <w:p w14:paraId="0165C206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083" w:type="dxa"/>
          </w:tcPr>
          <w:p w14:paraId="37D10366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175" w:type="dxa"/>
          </w:tcPr>
          <w:p w14:paraId="687C21C4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40728" w:rsidRPr="0075785C" w14:paraId="37084998" w14:textId="77777777" w:rsidTr="00C40728">
        <w:tc>
          <w:tcPr>
            <w:tcW w:w="804" w:type="dxa"/>
          </w:tcPr>
          <w:p w14:paraId="0E1DAE19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083" w:type="dxa"/>
          </w:tcPr>
          <w:p w14:paraId="23ACAD0E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175" w:type="dxa"/>
          </w:tcPr>
          <w:p w14:paraId="3277BFDD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40728" w:rsidRPr="0075785C" w14:paraId="4FCBB77A" w14:textId="77777777" w:rsidTr="00C40728">
        <w:tc>
          <w:tcPr>
            <w:tcW w:w="804" w:type="dxa"/>
          </w:tcPr>
          <w:p w14:paraId="53FC0A8F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083" w:type="dxa"/>
          </w:tcPr>
          <w:p w14:paraId="072DEE96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175" w:type="dxa"/>
          </w:tcPr>
          <w:p w14:paraId="0826B3C8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40728" w:rsidRPr="0075785C" w14:paraId="1EC4EC0F" w14:textId="77777777" w:rsidTr="00C40728">
        <w:tc>
          <w:tcPr>
            <w:tcW w:w="804" w:type="dxa"/>
          </w:tcPr>
          <w:p w14:paraId="554AA986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083" w:type="dxa"/>
          </w:tcPr>
          <w:p w14:paraId="2C564A3B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175" w:type="dxa"/>
          </w:tcPr>
          <w:p w14:paraId="38F138DE" w14:textId="63CAE604" w:rsidR="004A3CC5" w:rsidRPr="00920140" w:rsidRDefault="00C40728" w:rsidP="004A3CC5">
            <w:pPr>
              <w:rPr>
                <w:color w:val="FF0000"/>
                <w:sz w:val="22"/>
                <w:szCs w:val="22"/>
              </w:rPr>
            </w:pPr>
            <w:r w:rsidRPr="00F8494E">
              <w:rPr>
                <w:color w:val="FF0000"/>
                <w:sz w:val="22"/>
                <w:szCs w:val="22"/>
              </w:rPr>
              <w:t>Pre projekty z tejto výzvy irelevantn</w:t>
            </w:r>
            <w:r w:rsidRPr="007C0A08">
              <w:rPr>
                <w:color w:val="FF0000"/>
                <w:sz w:val="22"/>
                <w:szCs w:val="22"/>
              </w:rPr>
              <w:t>é</w:t>
            </w:r>
            <w:r w:rsidR="00077970">
              <w:rPr>
                <w:color w:val="FF0000"/>
                <w:sz w:val="22"/>
                <w:szCs w:val="22"/>
              </w:rPr>
              <w:t xml:space="preserve">, preto </w:t>
            </w:r>
            <w:r w:rsidR="006B32B9">
              <w:rPr>
                <w:color w:val="FF0000"/>
                <w:sz w:val="22"/>
                <w:szCs w:val="22"/>
              </w:rPr>
              <w:t xml:space="preserve">žiadateľ </w:t>
            </w:r>
            <w:r w:rsidR="00077970">
              <w:rPr>
                <w:color w:val="FF0000"/>
                <w:sz w:val="22"/>
                <w:szCs w:val="22"/>
              </w:rPr>
              <w:t xml:space="preserve"> </w:t>
            </w:r>
            <w:r w:rsidR="00F546A6">
              <w:rPr>
                <w:color w:val="FF0000"/>
                <w:sz w:val="22"/>
                <w:szCs w:val="22"/>
              </w:rPr>
              <w:t>nič neuvádza a</w:t>
            </w:r>
            <w:r w:rsidR="006B32B9">
              <w:rPr>
                <w:color w:val="FF0000"/>
                <w:sz w:val="22"/>
                <w:szCs w:val="22"/>
              </w:rPr>
              <w:t> </w:t>
            </w:r>
            <w:r w:rsidR="00F546A6">
              <w:rPr>
                <w:color w:val="FF0000"/>
                <w:sz w:val="22"/>
                <w:szCs w:val="22"/>
              </w:rPr>
              <w:t>p</w:t>
            </w:r>
            <w:r w:rsidR="004A3CC5" w:rsidRPr="00920140">
              <w:rPr>
                <w:color w:val="FF0000"/>
                <w:sz w:val="22"/>
                <w:szCs w:val="22"/>
              </w:rPr>
              <w:t>ole</w:t>
            </w:r>
            <w:r w:rsidR="006B32B9">
              <w:rPr>
                <w:color w:val="FF0000"/>
                <w:sz w:val="22"/>
                <w:szCs w:val="22"/>
              </w:rPr>
              <w:t xml:space="preserve"> v </w:t>
            </w:r>
            <w:proofErr w:type="spellStart"/>
            <w:r w:rsidR="006B32B9">
              <w:rPr>
                <w:color w:val="FF0000"/>
                <w:sz w:val="22"/>
                <w:szCs w:val="22"/>
              </w:rPr>
              <w:t>ŽoNFP</w:t>
            </w:r>
            <w:proofErr w:type="spellEnd"/>
            <w:r w:rsidR="004A3CC5" w:rsidRPr="00920140">
              <w:rPr>
                <w:color w:val="FF0000"/>
                <w:sz w:val="22"/>
                <w:szCs w:val="22"/>
              </w:rPr>
              <w:t xml:space="preserve"> ostane prázdne.</w:t>
            </w:r>
          </w:p>
          <w:p w14:paraId="606506DB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C40728" w:rsidRPr="0075785C" w14:paraId="7E0B3422" w14:textId="77777777" w:rsidTr="00C40728">
        <w:tc>
          <w:tcPr>
            <w:tcW w:w="804" w:type="dxa"/>
          </w:tcPr>
          <w:p w14:paraId="03A0AF87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083" w:type="dxa"/>
          </w:tcPr>
          <w:p w14:paraId="467A8ABC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175" w:type="dxa"/>
          </w:tcPr>
          <w:p w14:paraId="66292D14" w14:textId="795D97B9" w:rsidR="00C40728" w:rsidRDefault="00C40728" w:rsidP="00C40728">
            <w:pPr>
              <w:rPr>
                <w:sz w:val="18"/>
                <w:szCs w:val="18"/>
              </w:rPr>
            </w:pPr>
            <w:r w:rsidRPr="00F8494E">
              <w:rPr>
                <w:color w:val="FF0000"/>
                <w:sz w:val="22"/>
                <w:szCs w:val="22"/>
              </w:rPr>
              <w:t>Žiadateľ</w:t>
            </w:r>
            <w:r>
              <w:rPr>
                <w:color w:val="FF0000"/>
                <w:sz w:val="22"/>
                <w:szCs w:val="22"/>
              </w:rPr>
              <w:t xml:space="preserve"> uvedie 100% v súlade s časťou </w:t>
            </w:r>
            <w:r w:rsidRPr="007C0A08">
              <w:rPr>
                <w:color w:val="FF0000"/>
                <w:sz w:val="22"/>
                <w:szCs w:val="22"/>
              </w:rPr>
              <w:t>1.4</w:t>
            </w:r>
            <w:r w:rsidRPr="007C0A08">
              <w:rPr>
                <w:color w:val="FF0000"/>
                <w:sz w:val="18"/>
                <w:szCs w:val="18"/>
              </w:rPr>
              <w:t xml:space="preserve">. </w:t>
            </w:r>
            <w:r w:rsidRPr="00F8494E">
              <w:rPr>
                <w:color w:val="FF0000"/>
                <w:sz w:val="22"/>
                <w:szCs w:val="22"/>
              </w:rPr>
              <w:t>výzvy</w:t>
            </w:r>
            <w:r>
              <w:rPr>
                <w:color w:val="FF0000"/>
                <w:sz w:val="22"/>
                <w:szCs w:val="22"/>
              </w:rPr>
              <w:t>.</w:t>
            </w:r>
            <w:r w:rsidRPr="00F8494E">
              <w:rPr>
                <w:color w:val="FF0000"/>
                <w:sz w:val="22"/>
                <w:szCs w:val="22"/>
              </w:rPr>
              <w:t xml:space="preserve"> </w:t>
            </w:r>
          </w:p>
          <w:p w14:paraId="54B34FDA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</w:t>
            </w:r>
            <w:proofErr w:type="spellStart"/>
            <w:r w:rsidRPr="00F633E5"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 xml:space="preserve">v príslušnej schéme štátnej pomoci/pomoci de </w:t>
            </w:r>
            <w:proofErr w:type="spellStart"/>
            <w:r w:rsidRPr="00AB551E">
              <w:rPr>
                <w:sz w:val="18"/>
                <w:szCs w:val="18"/>
              </w:rPr>
              <w:t>minimis</w:t>
            </w:r>
            <w:proofErr w:type="spellEnd"/>
            <w:r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C40728" w:rsidRPr="0075785C" w14:paraId="6C89C1A3" w14:textId="77777777" w:rsidTr="00C40728">
        <w:tc>
          <w:tcPr>
            <w:tcW w:w="804" w:type="dxa"/>
          </w:tcPr>
          <w:p w14:paraId="0EDC09AB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083" w:type="dxa"/>
          </w:tcPr>
          <w:p w14:paraId="2A6BAEC7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175" w:type="dxa"/>
          </w:tcPr>
          <w:p w14:paraId="001CD0FA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40728" w:rsidRPr="0075785C" w14:paraId="749EB7DB" w14:textId="77777777" w:rsidTr="00C40728">
        <w:tc>
          <w:tcPr>
            <w:tcW w:w="804" w:type="dxa"/>
          </w:tcPr>
          <w:p w14:paraId="7BD67A9B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083" w:type="dxa"/>
          </w:tcPr>
          <w:p w14:paraId="6E2A8637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175" w:type="dxa"/>
          </w:tcPr>
          <w:p w14:paraId="706BDA33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40728" w:rsidRPr="0075785C" w14:paraId="41FEF86F" w14:textId="77777777" w:rsidTr="00C22DB6">
        <w:tc>
          <w:tcPr>
            <w:tcW w:w="9062" w:type="dxa"/>
            <w:gridSpan w:val="3"/>
          </w:tcPr>
          <w:p w14:paraId="165833F3" w14:textId="77777777" w:rsidR="004A3CC5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0E48A9B2" w14:textId="4DA18E7D" w:rsidR="00C40728" w:rsidRDefault="004A3CC5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F8494E">
              <w:rPr>
                <w:color w:val="FF0000"/>
                <w:sz w:val="22"/>
                <w:szCs w:val="22"/>
              </w:rPr>
              <w:lastRenderedPageBreak/>
              <w:t>Pre nepovolenie partnera vo výzve sa celá časť 11.B nevypĺňa</w:t>
            </w:r>
            <w:r>
              <w:rPr>
                <w:color w:val="FF0000"/>
                <w:sz w:val="22"/>
                <w:szCs w:val="22"/>
              </w:rPr>
              <w:t>,</w:t>
            </w:r>
            <w:r w:rsidRPr="00F8494E">
              <w:rPr>
                <w:color w:val="FF0000"/>
                <w:sz w:val="22"/>
                <w:szCs w:val="22"/>
              </w:rPr>
              <w:t xml:space="preserve"> v</w:t>
            </w:r>
            <w:r w:rsidR="006B32B9">
              <w:rPr>
                <w:color w:val="FF0000"/>
                <w:sz w:val="22"/>
                <w:szCs w:val="22"/>
              </w:rPr>
              <w:t> </w:t>
            </w:r>
            <w:proofErr w:type="spellStart"/>
            <w:r w:rsidR="006B32B9">
              <w:rPr>
                <w:color w:val="FF0000"/>
                <w:sz w:val="22"/>
                <w:szCs w:val="22"/>
              </w:rPr>
              <w:t>ŽoNFP</w:t>
            </w:r>
            <w:proofErr w:type="spellEnd"/>
            <w:r w:rsidR="006B32B9"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color w:val="FF0000"/>
                <w:sz w:val="22"/>
                <w:szCs w:val="22"/>
              </w:rPr>
              <w:t>bude uvedené „</w:t>
            </w:r>
            <w:r>
              <w:rPr>
                <w:i/>
                <w:color w:val="FF0000"/>
                <w:sz w:val="22"/>
                <w:szCs w:val="22"/>
              </w:rPr>
              <w:t>Nevzťahuje sa“.</w:t>
            </w:r>
          </w:p>
          <w:p w14:paraId="14A2BB7A" w14:textId="77777777" w:rsidR="00C40728" w:rsidRPr="0075785C" w:rsidRDefault="00C40728" w:rsidP="00C40728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C40728" w:rsidRPr="0075785C" w14:paraId="27C61046" w14:textId="77777777" w:rsidTr="00C40728">
        <w:tc>
          <w:tcPr>
            <w:tcW w:w="804" w:type="dxa"/>
          </w:tcPr>
          <w:p w14:paraId="6D8D8E3E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160</w:t>
            </w:r>
          </w:p>
        </w:tc>
        <w:tc>
          <w:tcPr>
            <w:tcW w:w="3083" w:type="dxa"/>
          </w:tcPr>
          <w:p w14:paraId="6A96CB25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175" w:type="dxa"/>
          </w:tcPr>
          <w:p w14:paraId="35FC3690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40728" w:rsidRPr="0075785C" w14:paraId="74D630D4" w14:textId="77777777" w:rsidTr="00C40728">
        <w:tc>
          <w:tcPr>
            <w:tcW w:w="804" w:type="dxa"/>
          </w:tcPr>
          <w:p w14:paraId="746B1EB9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083" w:type="dxa"/>
          </w:tcPr>
          <w:p w14:paraId="4C86A27B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175" w:type="dxa"/>
          </w:tcPr>
          <w:p w14:paraId="64142B83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40728" w:rsidRPr="0075785C" w14:paraId="28A419BA" w14:textId="77777777" w:rsidTr="00C40728">
        <w:tc>
          <w:tcPr>
            <w:tcW w:w="804" w:type="dxa"/>
          </w:tcPr>
          <w:p w14:paraId="581C38F7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083" w:type="dxa"/>
          </w:tcPr>
          <w:p w14:paraId="4DC230A0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175" w:type="dxa"/>
          </w:tcPr>
          <w:p w14:paraId="2DD03C3F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40728" w:rsidRPr="0075785C" w14:paraId="00D15950" w14:textId="77777777" w:rsidTr="00C40728">
        <w:tc>
          <w:tcPr>
            <w:tcW w:w="804" w:type="dxa"/>
          </w:tcPr>
          <w:p w14:paraId="3A7BAA12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083" w:type="dxa"/>
          </w:tcPr>
          <w:p w14:paraId="3538428A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175" w:type="dxa"/>
          </w:tcPr>
          <w:p w14:paraId="4A5D8558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C40728" w:rsidRPr="0075785C" w14:paraId="2D557345" w14:textId="77777777" w:rsidTr="00C40728">
        <w:tc>
          <w:tcPr>
            <w:tcW w:w="804" w:type="dxa"/>
          </w:tcPr>
          <w:p w14:paraId="7A5C0B74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083" w:type="dxa"/>
          </w:tcPr>
          <w:p w14:paraId="38306697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175" w:type="dxa"/>
          </w:tcPr>
          <w:p w14:paraId="33DC8134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79305E">
              <w:rPr>
                <w:sz w:val="18"/>
                <w:szCs w:val="18"/>
              </w:rPr>
              <w:t>ŽoNFP</w:t>
            </w:r>
            <w:proofErr w:type="spellEnd"/>
            <w:r w:rsidRPr="0079305E">
              <w:rPr>
                <w:sz w:val="18"/>
                <w:szCs w:val="18"/>
              </w:rPr>
              <w:t xml:space="preserve"> a v príslušnej schéme štátnej pomoci/pomoci de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C40728" w:rsidRPr="0075785C" w14:paraId="27F31727" w14:textId="77777777" w:rsidTr="00C40728">
        <w:tc>
          <w:tcPr>
            <w:tcW w:w="804" w:type="dxa"/>
          </w:tcPr>
          <w:p w14:paraId="4233ED91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083" w:type="dxa"/>
          </w:tcPr>
          <w:p w14:paraId="5D2DA2CC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175" w:type="dxa"/>
          </w:tcPr>
          <w:p w14:paraId="3ACB651F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40728" w:rsidRPr="0075785C" w14:paraId="7740E40C" w14:textId="77777777" w:rsidTr="00C40728">
        <w:tc>
          <w:tcPr>
            <w:tcW w:w="804" w:type="dxa"/>
          </w:tcPr>
          <w:p w14:paraId="33CBF22F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083" w:type="dxa"/>
          </w:tcPr>
          <w:p w14:paraId="3216C5B3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175" w:type="dxa"/>
          </w:tcPr>
          <w:p w14:paraId="2EAB2897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40728" w14:paraId="405A1604" w14:textId="77777777" w:rsidTr="00C22DB6">
        <w:tc>
          <w:tcPr>
            <w:tcW w:w="9062" w:type="dxa"/>
            <w:gridSpan w:val="3"/>
          </w:tcPr>
          <w:p w14:paraId="0F798D3C" w14:textId="77777777" w:rsidR="00C40728" w:rsidRDefault="00C40728" w:rsidP="00C40728">
            <w:pPr>
              <w:widowControl w:val="0"/>
              <w:autoSpaceDE w:val="0"/>
              <w:autoSpaceDN w:val="0"/>
              <w:adjustRightInd w:val="0"/>
              <w:rPr>
                <w:ins w:id="11" w:author="Autor"/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4"/>
            </w:r>
          </w:p>
          <w:p w14:paraId="452BE76D" w14:textId="2C708E1F" w:rsidR="00C40728" w:rsidRPr="008159DF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color w:val="FF0000"/>
                <w:sz w:val="22"/>
                <w:szCs w:val="22"/>
              </w:rPr>
              <w:t>Vyplní sa nulovými hodnotam</w:t>
            </w:r>
            <w:r w:rsidRPr="00A71755">
              <w:rPr>
                <w:color w:val="FF0000"/>
                <w:sz w:val="22"/>
                <w:szCs w:val="22"/>
              </w:rPr>
              <w:t>i</w:t>
            </w:r>
            <w:r>
              <w:rPr>
                <w:color w:val="FF0000"/>
                <w:sz w:val="22"/>
                <w:szCs w:val="22"/>
              </w:rPr>
              <w:t>.</w:t>
            </w:r>
          </w:p>
        </w:tc>
      </w:tr>
      <w:tr w:rsidR="00C40728" w:rsidRPr="0075785C" w14:paraId="4450C3D3" w14:textId="77777777" w:rsidTr="00C22DB6">
        <w:tc>
          <w:tcPr>
            <w:tcW w:w="9062" w:type="dxa"/>
            <w:gridSpan w:val="3"/>
          </w:tcPr>
          <w:p w14:paraId="5B0B73FD" w14:textId="77777777" w:rsidR="00C40728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616D9743" w14:textId="77777777" w:rsidR="00C40728" w:rsidRPr="0075785C" w:rsidRDefault="00C40728" w:rsidP="00C40728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C40728" w:rsidRPr="0075785C" w14:paraId="4AE00E21" w14:textId="77777777" w:rsidTr="00C40728">
        <w:tc>
          <w:tcPr>
            <w:tcW w:w="804" w:type="dxa"/>
          </w:tcPr>
          <w:p w14:paraId="6975515D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083" w:type="dxa"/>
          </w:tcPr>
          <w:p w14:paraId="54BF4336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175" w:type="dxa"/>
          </w:tcPr>
          <w:p w14:paraId="48825412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40728" w:rsidRPr="0075785C" w14:paraId="759F77D1" w14:textId="77777777" w:rsidTr="00C40728">
        <w:tc>
          <w:tcPr>
            <w:tcW w:w="804" w:type="dxa"/>
          </w:tcPr>
          <w:p w14:paraId="108AEECB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083" w:type="dxa"/>
          </w:tcPr>
          <w:p w14:paraId="3CF79D51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175" w:type="dxa"/>
          </w:tcPr>
          <w:p w14:paraId="025AEF6A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40728" w:rsidRPr="0075785C" w14:paraId="147E88D8" w14:textId="77777777" w:rsidTr="00C22DB6">
        <w:tc>
          <w:tcPr>
            <w:tcW w:w="9062" w:type="dxa"/>
            <w:gridSpan w:val="3"/>
          </w:tcPr>
          <w:p w14:paraId="01C4839E" w14:textId="77777777" w:rsidR="00C40728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6AFA0429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C40728" w:rsidRPr="0075785C" w14:paraId="2C624A7D" w14:textId="77777777" w:rsidTr="00C40728">
        <w:tc>
          <w:tcPr>
            <w:tcW w:w="804" w:type="dxa"/>
          </w:tcPr>
          <w:p w14:paraId="555478E5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083" w:type="dxa"/>
          </w:tcPr>
          <w:p w14:paraId="24AECC66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175" w:type="dxa"/>
          </w:tcPr>
          <w:p w14:paraId="60E42B69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40728" w:rsidRPr="0075785C" w14:paraId="0BA46756" w14:textId="77777777" w:rsidTr="00C40728">
        <w:tc>
          <w:tcPr>
            <w:tcW w:w="804" w:type="dxa"/>
          </w:tcPr>
          <w:p w14:paraId="51D0741A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083" w:type="dxa"/>
          </w:tcPr>
          <w:p w14:paraId="4502E95B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175" w:type="dxa"/>
          </w:tcPr>
          <w:p w14:paraId="1BBF0EB8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40728" w14:paraId="4CEB2702" w14:textId="77777777" w:rsidTr="00BD21B3">
        <w:trPr>
          <w:trHeight w:val="158"/>
        </w:trPr>
        <w:tc>
          <w:tcPr>
            <w:tcW w:w="9062" w:type="dxa"/>
            <w:gridSpan w:val="3"/>
          </w:tcPr>
          <w:p w14:paraId="3D1D1473" w14:textId="77777777" w:rsidR="00C40728" w:rsidRDefault="00C40728" w:rsidP="00C40728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14:paraId="1FA66130" w14:textId="77777777" w:rsidR="00C40728" w:rsidRDefault="00C40728" w:rsidP="00C40728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C40728" w:rsidRPr="0075785C" w14:paraId="6BEC39C6" w14:textId="77777777" w:rsidTr="00C40728">
        <w:tc>
          <w:tcPr>
            <w:tcW w:w="804" w:type="dxa"/>
          </w:tcPr>
          <w:p w14:paraId="744456E2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083" w:type="dxa"/>
          </w:tcPr>
          <w:p w14:paraId="7CC61029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175" w:type="dxa"/>
          </w:tcPr>
          <w:p w14:paraId="55670308" w14:textId="77777777" w:rsidR="00C40728" w:rsidRPr="00BD21B3" w:rsidRDefault="00C40728" w:rsidP="00C407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C40728" w:rsidRPr="0075785C" w14:paraId="1A96AD45" w14:textId="77777777" w:rsidTr="00C40728">
        <w:tc>
          <w:tcPr>
            <w:tcW w:w="804" w:type="dxa"/>
          </w:tcPr>
          <w:p w14:paraId="60714209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083" w:type="dxa"/>
          </w:tcPr>
          <w:p w14:paraId="73FF3CB1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175" w:type="dxa"/>
          </w:tcPr>
          <w:p w14:paraId="21C841F2" w14:textId="77777777" w:rsidR="00C40728" w:rsidRPr="00F00752" w:rsidRDefault="00C40728" w:rsidP="00C407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C40728" w:rsidRPr="0075785C" w14:paraId="220EFED9" w14:textId="77777777" w:rsidTr="00C40728">
        <w:tc>
          <w:tcPr>
            <w:tcW w:w="804" w:type="dxa"/>
          </w:tcPr>
          <w:p w14:paraId="2181E711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083" w:type="dxa"/>
          </w:tcPr>
          <w:p w14:paraId="0F8A3718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175" w:type="dxa"/>
          </w:tcPr>
          <w:p w14:paraId="447044DF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C40728" w:rsidRPr="0075785C" w14:paraId="02195758" w14:textId="77777777" w:rsidTr="00C40728">
        <w:tc>
          <w:tcPr>
            <w:tcW w:w="804" w:type="dxa"/>
          </w:tcPr>
          <w:p w14:paraId="34538A86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083" w:type="dxa"/>
          </w:tcPr>
          <w:p w14:paraId="03F5F94C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175" w:type="dxa"/>
          </w:tcPr>
          <w:p w14:paraId="0E697815" w14:textId="77777777" w:rsidR="00C40728" w:rsidRPr="003E40E3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14:paraId="7F307C31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C40728" w:rsidRPr="0075785C" w14:paraId="50C845DB" w14:textId="77777777" w:rsidTr="00C40728">
        <w:tc>
          <w:tcPr>
            <w:tcW w:w="804" w:type="dxa"/>
          </w:tcPr>
          <w:p w14:paraId="2138820B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083" w:type="dxa"/>
          </w:tcPr>
          <w:p w14:paraId="0FE1A6E2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175" w:type="dxa"/>
          </w:tcPr>
          <w:p w14:paraId="5ECBF023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C40728" w:rsidRPr="0075785C" w14:paraId="632A6358" w14:textId="77777777" w:rsidTr="00C40728">
        <w:tc>
          <w:tcPr>
            <w:tcW w:w="804" w:type="dxa"/>
          </w:tcPr>
          <w:p w14:paraId="2E2CC5EA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083" w:type="dxa"/>
          </w:tcPr>
          <w:p w14:paraId="06B1764E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175" w:type="dxa"/>
          </w:tcPr>
          <w:p w14:paraId="61144F13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C40728" w:rsidRPr="0075785C" w14:paraId="037B61D3" w14:textId="77777777" w:rsidTr="00C40728">
        <w:tc>
          <w:tcPr>
            <w:tcW w:w="804" w:type="dxa"/>
          </w:tcPr>
          <w:p w14:paraId="6C31FFD5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083" w:type="dxa"/>
          </w:tcPr>
          <w:p w14:paraId="5530788D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175" w:type="dxa"/>
          </w:tcPr>
          <w:p w14:paraId="3F8DA1E6" w14:textId="77777777" w:rsidR="00C40728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 xml:space="preserve">vu VO ku dňu predloženia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14:paraId="3788C4E1" w14:textId="77777777" w:rsidR="00C40728" w:rsidRPr="00E43189" w:rsidRDefault="00C40728" w:rsidP="00C407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14:paraId="14F5BACA" w14:textId="77777777" w:rsidR="00C40728" w:rsidRPr="00E43189" w:rsidRDefault="00C40728" w:rsidP="00C40728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lastRenderedPageBreak/>
              <w:t>V realizácii – VO vyhlásené; VO po predložení ponúk pred podpisom zmluvy s úspešným uchádzačom</w:t>
            </w:r>
          </w:p>
          <w:p w14:paraId="320BA310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C40728" w:rsidRPr="0075785C" w14:paraId="42937D75" w14:textId="77777777" w:rsidTr="00C40728">
        <w:tc>
          <w:tcPr>
            <w:tcW w:w="804" w:type="dxa"/>
          </w:tcPr>
          <w:p w14:paraId="2F649A4B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178</w:t>
            </w:r>
          </w:p>
        </w:tc>
        <w:tc>
          <w:tcPr>
            <w:tcW w:w="3083" w:type="dxa"/>
          </w:tcPr>
          <w:p w14:paraId="41800364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175" w:type="dxa"/>
          </w:tcPr>
          <w:p w14:paraId="670EEC7E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C40728" w:rsidRPr="0075785C" w14:paraId="4EFABFA8" w14:textId="77777777" w:rsidTr="00C40728">
        <w:tc>
          <w:tcPr>
            <w:tcW w:w="804" w:type="dxa"/>
          </w:tcPr>
          <w:p w14:paraId="2F40C99F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083" w:type="dxa"/>
          </w:tcPr>
          <w:p w14:paraId="6383A39D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175" w:type="dxa"/>
          </w:tcPr>
          <w:p w14:paraId="4C28A97B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</w:tc>
      </w:tr>
      <w:tr w:rsidR="00C40728" w:rsidRPr="0075785C" w14:paraId="3E4CD2A0" w14:textId="77777777" w:rsidTr="00C22DB6">
        <w:tc>
          <w:tcPr>
            <w:tcW w:w="9062" w:type="dxa"/>
            <w:gridSpan w:val="3"/>
          </w:tcPr>
          <w:p w14:paraId="0497600F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C40728" w:rsidRPr="0075785C" w14:paraId="57867FB6" w14:textId="77777777" w:rsidTr="00C40728">
        <w:tc>
          <w:tcPr>
            <w:tcW w:w="804" w:type="dxa"/>
          </w:tcPr>
          <w:p w14:paraId="2439204A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083" w:type="dxa"/>
          </w:tcPr>
          <w:p w14:paraId="3E987A65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175" w:type="dxa"/>
          </w:tcPr>
          <w:p w14:paraId="7A9C416A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C40728" w:rsidRPr="0075785C" w14:paraId="17911C7D" w14:textId="77777777" w:rsidTr="00C40728">
        <w:tc>
          <w:tcPr>
            <w:tcW w:w="804" w:type="dxa"/>
          </w:tcPr>
          <w:p w14:paraId="5DDE3ADD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083" w:type="dxa"/>
          </w:tcPr>
          <w:p w14:paraId="318510A5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175" w:type="dxa"/>
          </w:tcPr>
          <w:p w14:paraId="58DC540B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C40728" w:rsidRPr="0075785C" w14:paraId="30B852CF" w14:textId="77777777" w:rsidTr="00C40728">
        <w:tc>
          <w:tcPr>
            <w:tcW w:w="804" w:type="dxa"/>
          </w:tcPr>
          <w:p w14:paraId="34FEAFDE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083" w:type="dxa"/>
          </w:tcPr>
          <w:p w14:paraId="29ADA3ED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175" w:type="dxa"/>
          </w:tcPr>
          <w:p w14:paraId="0576917E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C40728" w:rsidRPr="0075785C" w14:paraId="2A441193" w14:textId="77777777" w:rsidTr="00C40728">
        <w:tc>
          <w:tcPr>
            <w:tcW w:w="804" w:type="dxa"/>
          </w:tcPr>
          <w:p w14:paraId="2A4DA658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083" w:type="dxa"/>
          </w:tcPr>
          <w:p w14:paraId="7FF33AF5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175" w:type="dxa"/>
          </w:tcPr>
          <w:p w14:paraId="3129C3AA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</w:t>
            </w:r>
            <w:r>
              <w:rPr>
                <w:sz w:val="18"/>
                <w:szCs w:val="18"/>
              </w:rPr>
              <w:t>u</w:t>
            </w:r>
            <w:r w:rsidRPr="003E40E3">
              <w:rPr>
                <w:sz w:val="18"/>
                <w:szCs w:val="18"/>
              </w:rPr>
              <w:t>žívané verejné obstarávanie len z časti, uvádza sa relevantná časť hodnoty zákazky</w:t>
            </w:r>
          </w:p>
        </w:tc>
      </w:tr>
      <w:tr w:rsidR="00C40728" w14:paraId="3E15CC86" w14:textId="77777777" w:rsidTr="00AD41AC">
        <w:trPr>
          <w:trHeight w:val="943"/>
        </w:trPr>
        <w:tc>
          <w:tcPr>
            <w:tcW w:w="9062" w:type="dxa"/>
            <w:gridSpan w:val="3"/>
          </w:tcPr>
          <w:p w14:paraId="1062EC74" w14:textId="77777777" w:rsidR="00C40728" w:rsidRDefault="00C40728" w:rsidP="00C40728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C40728" w:rsidRPr="0075785C" w14:paraId="60E5A75D" w14:textId="77777777" w:rsidTr="00C22DB6">
        <w:tc>
          <w:tcPr>
            <w:tcW w:w="9062" w:type="dxa"/>
            <w:gridSpan w:val="3"/>
          </w:tcPr>
          <w:p w14:paraId="6553F4DD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C40728" w:rsidRPr="0075785C" w14:paraId="13D7D62D" w14:textId="77777777" w:rsidTr="00C40728">
        <w:tc>
          <w:tcPr>
            <w:tcW w:w="804" w:type="dxa"/>
          </w:tcPr>
          <w:p w14:paraId="655275E5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083" w:type="dxa"/>
          </w:tcPr>
          <w:p w14:paraId="2781CD9A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175" w:type="dxa"/>
          </w:tcPr>
          <w:p w14:paraId="39B946A4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C40728" w:rsidRPr="0075785C" w14:paraId="07BB9A61" w14:textId="77777777" w:rsidTr="00C40728">
        <w:tc>
          <w:tcPr>
            <w:tcW w:w="804" w:type="dxa"/>
          </w:tcPr>
          <w:p w14:paraId="5A403298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083" w:type="dxa"/>
          </w:tcPr>
          <w:p w14:paraId="6BE1DE89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175" w:type="dxa"/>
          </w:tcPr>
          <w:p w14:paraId="53232E7F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C40728" w:rsidRPr="0075785C" w14:paraId="2AFBE39C" w14:textId="77777777" w:rsidTr="00C40728">
        <w:tc>
          <w:tcPr>
            <w:tcW w:w="804" w:type="dxa"/>
          </w:tcPr>
          <w:p w14:paraId="431E1F5B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083" w:type="dxa"/>
          </w:tcPr>
          <w:p w14:paraId="75A5AEA9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175" w:type="dxa"/>
          </w:tcPr>
          <w:p w14:paraId="702A89F8" w14:textId="77777777" w:rsidR="00C40728" w:rsidRPr="009C6EDE" w:rsidRDefault="00C40728" w:rsidP="00C40728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C40728" w:rsidRPr="0075785C" w14:paraId="3E135262" w14:textId="77777777" w:rsidTr="00C40728">
        <w:tc>
          <w:tcPr>
            <w:tcW w:w="804" w:type="dxa"/>
          </w:tcPr>
          <w:p w14:paraId="1C579C89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083" w:type="dxa"/>
          </w:tcPr>
          <w:p w14:paraId="681CE479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175" w:type="dxa"/>
          </w:tcPr>
          <w:p w14:paraId="3775D258" w14:textId="77777777" w:rsidR="00C40728" w:rsidRPr="009C6EDE" w:rsidRDefault="00C40728" w:rsidP="00C40728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C40728" w14:paraId="3B18517B" w14:textId="77777777" w:rsidTr="00D95A19">
        <w:trPr>
          <w:trHeight w:val="240"/>
        </w:trPr>
        <w:tc>
          <w:tcPr>
            <w:tcW w:w="9062" w:type="dxa"/>
            <w:gridSpan w:val="3"/>
          </w:tcPr>
          <w:p w14:paraId="064C6055" w14:textId="77777777" w:rsidR="00C40728" w:rsidRPr="00C22DB6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C40728" w14:paraId="604407AE" w14:textId="77777777" w:rsidTr="00C22DB6">
        <w:trPr>
          <w:trHeight w:val="240"/>
        </w:trPr>
        <w:tc>
          <w:tcPr>
            <w:tcW w:w="9062" w:type="dxa"/>
            <w:gridSpan w:val="3"/>
          </w:tcPr>
          <w:p w14:paraId="2EFAA2CB" w14:textId="77777777" w:rsidR="00C40728" w:rsidRDefault="00C40728" w:rsidP="00C40728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>dané prílohy k </w:t>
            </w:r>
            <w:proofErr w:type="spellStart"/>
            <w:r w:rsidRPr="00231C62">
              <w:rPr>
                <w:sz w:val="18"/>
                <w:szCs w:val="18"/>
              </w:rPr>
              <w:t>ŽoNFP</w:t>
            </w:r>
            <w:proofErr w:type="spellEnd"/>
            <w:r w:rsidRPr="00231C62">
              <w:rPr>
                <w:sz w:val="18"/>
                <w:szCs w:val="18"/>
              </w:rPr>
              <w:t xml:space="preserve">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C40728" w:rsidRPr="0075785C" w14:paraId="7E368C9E" w14:textId="77777777" w:rsidTr="00C40728">
        <w:tc>
          <w:tcPr>
            <w:tcW w:w="804" w:type="dxa"/>
          </w:tcPr>
          <w:p w14:paraId="2CE7986C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083" w:type="dxa"/>
          </w:tcPr>
          <w:p w14:paraId="4BCF2486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175" w:type="dxa"/>
          </w:tcPr>
          <w:p w14:paraId="7B2132FD" w14:textId="2F609747" w:rsidR="00C40728" w:rsidRPr="00804BE0" w:rsidRDefault="00C40728" w:rsidP="00C40728">
            <w:pPr>
              <w:rPr>
                <w:color w:val="FF0000"/>
                <w:sz w:val="22"/>
                <w:szCs w:val="22"/>
              </w:rPr>
            </w:pPr>
            <w:r w:rsidRPr="00804BE0">
              <w:rPr>
                <w:color w:val="FF0000"/>
                <w:sz w:val="22"/>
                <w:szCs w:val="22"/>
              </w:rPr>
              <w:t>Analýza predchádzajúcej mzdovej politiky</w:t>
            </w:r>
          </w:p>
          <w:p w14:paraId="64B918D8" w14:textId="77777777" w:rsidR="00C40728" w:rsidRDefault="00C40728" w:rsidP="00C407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14:paraId="2BFB1373" w14:textId="77777777" w:rsidR="00C40728" w:rsidRDefault="00C40728" w:rsidP="00C407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14:paraId="5A25FBB7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C40728" w:rsidRPr="0075785C" w14:paraId="12EA224B" w14:textId="77777777" w:rsidTr="00C40728">
        <w:tc>
          <w:tcPr>
            <w:tcW w:w="804" w:type="dxa"/>
          </w:tcPr>
          <w:p w14:paraId="0DBD943E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083" w:type="dxa"/>
          </w:tcPr>
          <w:p w14:paraId="3CECD854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175" w:type="dxa"/>
          </w:tcPr>
          <w:p w14:paraId="6533E521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C40728" w14:paraId="16E764A9" w14:textId="77777777" w:rsidTr="00C22DB6">
        <w:tc>
          <w:tcPr>
            <w:tcW w:w="9062" w:type="dxa"/>
            <w:gridSpan w:val="3"/>
          </w:tcPr>
          <w:p w14:paraId="3B326206" w14:textId="77777777" w:rsidR="00C40728" w:rsidRPr="00C22DB6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C40728" w:rsidRPr="0075785C" w14:paraId="14C5145A" w14:textId="77777777" w:rsidTr="00C40728">
        <w:tc>
          <w:tcPr>
            <w:tcW w:w="804" w:type="dxa"/>
          </w:tcPr>
          <w:p w14:paraId="460D7120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083" w:type="dxa"/>
          </w:tcPr>
          <w:p w14:paraId="0CB9A847" w14:textId="77777777" w:rsidR="00C40728" w:rsidRPr="009C6EDE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14:paraId="4979627E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175" w:type="dxa"/>
          </w:tcPr>
          <w:p w14:paraId="50C4462D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C40728" w:rsidRPr="0075785C" w14:paraId="1D598021" w14:textId="77777777" w:rsidTr="00C40728">
        <w:tc>
          <w:tcPr>
            <w:tcW w:w="804" w:type="dxa"/>
          </w:tcPr>
          <w:p w14:paraId="67AA78AA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083" w:type="dxa"/>
          </w:tcPr>
          <w:p w14:paraId="11E405E6" w14:textId="77777777" w:rsidR="00C40728" w:rsidRPr="009C6EDE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14:paraId="73C310DC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175" w:type="dxa"/>
          </w:tcPr>
          <w:p w14:paraId="2FCD1890" w14:textId="3399C03C" w:rsidR="00C40728" w:rsidRPr="00A71755" w:rsidRDefault="00C40728" w:rsidP="00C40728">
            <w:pPr>
              <w:rPr>
                <w:color w:val="FF0000"/>
                <w:sz w:val="22"/>
                <w:szCs w:val="22"/>
              </w:rPr>
            </w:pPr>
            <w:r w:rsidRPr="00A71755">
              <w:rPr>
                <w:color w:val="FF0000"/>
                <w:sz w:val="22"/>
                <w:szCs w:val="22"/>
              </w:rPr>
              <w:t xml:space="preserve">Pre žiadateľa tejto výzvy sú všetky </w:t>
            </w:r>
            <w:r>
              <w:rPr>
                <w:color w:val="FF0000"/>
                <w:sz w:val="22"/>
                <w:szCs w:val="22"/>
              </w:rPr>
              <w:t>ustanovenia čestného vyhlásenia</w:t>
            </w:r>
            <w:r w:rsidRPr="00A71755">
              <w:rPr>
                <w:color w:val="FF0000"/>
                <w:sz w:val="22"/>
                <w:szCs w:val="22"/>
              </w:rPr>
              <w:t xml:space="preserve"> relevantné</w:t>
            </w:r>
            <w:r>
              <w:rPr>
                <w:color w:val="FF0000"/>
                <w:sz w:val="22"/>
                <w:szCs w:val="22"/>
              </w:rPr>
              <w:t>.</w:t>
            </w:r>
            <w:r w:rsidRPr="00A71755">
              <w:rPr>
                <w:color w:val="FF0000"/>
                <w:sz w:val="22"/>
                <w:szCs w:val="22"/>
              </w:rPr>
              <w:t xml:space="preserve"> </w:t>
            </w:r>
          </w:p>
          <w:p w14:paraId="1D6AACA1" w14:textId="6A3407BA" w:rsidR="00C40728" w:rsidRDefault="00C40728" w:rsidP="00C40728">
            <w:pPr>
              <w:rPr>
                <w:ins w:id="12" w:author="Autor"/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</w:t>
            </w:r>
            <w:r w:rsidRPr="00D95A19">
              <w:rPr>
                <w:sz w:val="18"/>
                <w:szCs w:val="18"/>
              </w:rPr>
              <w:lastRenderedPageBreak/>
              <w:t xml:space="preserve">zadávaní </w:t>
            </w:r>
            <w:proofErr w:type="spellStart"/>
            <w:r w:rsidRPr="00D95A19">
              <w:rPr>
                <w:sz w:val="18"/>
                <w:szCs w:val="18"/>
              </w:rPr>
              <w:t>ŽoNFP</w:t>
            </w:r>
            <w:proofErr w:type="spellEnd"/>
            <w:r w:rsidRPr="00D95A19">
              <w:rPr>
                <w:sz w:val="18"/>
                <w:szCs w:val="18"/>
              </w:rPr>
              <w:t xml:space="preserve"> žiadateľ môže vybrať a zvoliť v závislosti od toho, ktoré vyhlásenie je preňho relevantné</w:t>
            </w:r>
            <w:r>
              <w:rPr>
                <w:sz w:val="18"/>
                <w:szCs w:val="18"/>
              </w:rPr>
              <w:t>.</w:t>
            </w:r>
          </w:p>
          <w:p w14:paraId="206D54C3" w14:textId="6FDE4832" w:rsidR="00C40728" w:rsidRPr="00E47F5C" w:rsidRDefault="00C40728" w:rsidP="00C40728">
            <w:pPr>
              <w:rPr>
                <w:sz w:val="18"/>
                <w:szCs w:val="18"/>
              </w:rPr>
            </w:pPr>
            <w:ins w:id="13" w:author="Autor">
              <w:r>
                <w:rPr>
                  <w:sz w:val="18"/>
                  <w:szCs w:val="18"/>
                </w:rPr>
                <w:t xml:space="preserve">. </w:t>
              </w:r>
            </w:ins>
          </w:p>
        </w:tc>
      </w:tr>
      <w:tr w:rsidR="00C40728" w:rsidRPr="0075785C" w14:paraId="49C926B5" w14:textId="77777777" w:rsidTr="00C40728">
        <w:tc>
          <w:tcPr>
            <w:tcW w:w="804" w:type="dxa"/>
          </w:tcPr>
          <w:p w14:paraId="0D9529D0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192</w:t>
            </w:r>
          </w:p>
        </w:tc>
        <w:tc>
          <w:tcPr>
            <w:tcW w:w="3083" w:type="dxa"/>
          </w:tcPr>
          <w:p w14:paraId="2E71D067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14:paraId="5F54CFF7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175" w:type="dxa"/>
          </w:tcPr>
          <w:p w14:paraId="00376DF3" w14:textId="16EB2007" w:rsidR="00C40728" w:rsidRPr="00A71755" w:rsidRDefault="00C40728" w:rsidP="00C40728">
            <w:pPr>
              <w:rPr>
                <w:color w:val="FF0000"/>
                <w:sz w:val="22"/>
                <w:szCs w:val="22"/>
              </w:rPr>
            </w:pPr>
            <w:r w:rsidRPr="00A71755">
              <w:rPr>
                <w:color w:val="FF0000"/>
                <w:sz w:val="22"/>
                <w:szCs w:val="22"/>
              </w:rPr>
              <w:t>Pre žiadateľa tejto výzvy sú všetky ustanovenia čestného vyhlásenia  relevantné</w:t>
            </w:r>
            <w:r>
              <w:rPr>
                <w:color w:val="FF0000"/>
                <w:sz w:val="22"/>
                <w:szCs w:val="22"/>
              </w:rPr>
              <w:t>.</w:t>
            </w:r>
            <w:r w:rsidRPr="00A71755">
              <w:rPr>
                <w:color w:val="FF0000"/>
                <w:sz w:val="22"/>
                <w:szCs w:val="22"/>
              </w:rPr>
              <w:t xml:space="preserve"> </w:t>
            </w:r>
            <w:r w:rsidR="006B32B9">
              <w:rPr>
                <w:color w:val="FF0000"/>
                <w:sz w:val="22"/>
                <w:szCs w:val="22"/>
              </w:rPr>
              <w:t>Žiadateľ si nevyberá z možností.</w:t>
            </w:r>
          </w:p>
          <w:p w14:paraId="53BB1AAF" w14:textId="4ABAED89" w:rsidR="00C40728" w:rsidRDefault="00C40728" w:rsidP="00C40728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  <w:p w14:paraId="4BFB9140" w14:textId="77777777" w:rsidR="00C40728" w:rsidRPr="009B5375" w:rsidRDefault="00C40728" w:rsidP="00C40728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t xml:space="preserve">žiadateľ neporušil zákaz nelegálnej práce a nelegálneho zamestnávania za obdobie </w:t>
            </w:r>
            <w:r>
              <w:rPr>
                <w:sz w:val="18"/>
                <w:szCs w:val="18"/>
              </w:rPr>
              <w:t>3</w:t>
            </w:r>
            <w:r w:rsidRPr="009B5375">
              <w:rPr>
                <w:sz w:val="18"/>
                <w:szCs w:val="18"/>
              </w:rPr>
              <w:t xml:space="preserve"> rokov predchádzajúcich podaniu </w:t>
            </w:r>
            <w:proofErr w:type="spellStart"/>
            <w:r w:rsidRPr="009B5375">
              <w:rPr>
                <w:sz w:val="18"/>
                <w:szCs w:val="18"/>
              </w:rPr>
              <w:t>ŽoNFP</w:t>
            </w:r>
            <w:proofErr w:type="spellEnd"/>
            <w:r w:rsidRPr="009B5375">
              <w:rPr>
                <w:sz w:val="18"/>
                <w:szCs w:val="18"/>
              </w:rPr>
              <w:t>,</w:t>
            </w:r>
          </w:p>
          <w:p w14:paraId="16A35B64" w14:textId="3A496ABC" w:rsidR="00C40728" w:rsidRDefault="00C40728" w:rsidP="00C40728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2E78BF">
              <w:rPr>
                <w:sz w:val="18"/>
                <w:szCs w:val="18"/>
              </w:rPr>
              <w:t>žiadateľ nie je evidovaný v Systéme včasného odhaľovania rizika a vylúčenia (EDES) ako vylúčená osoba alebo subjekt (v zmysle článku 135 a nasledujúcich nariadenia č. 2018/1046)</w:t>
            </w:r>
            <w:r>
              <w:rPr>
                <w:sz w:val="18"/>
                <w:szCs w:val="18"/>
              </w:rPr>
              <w:t>,</w:t>
            </w:r>
          </w:p>
          <w:p w14:paraId="5B5AE9D3" w14:textId="1EA9275E" w:rsidR="00C40728" w:rsidRPr="002E78BF" w:rsidRDefault="00C40728" w:rsidP="00C40728">
            <w:pPr>
              <w:pStyle w:val="Odsekzoznamu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FF21CB">
              <w:rPr>
                <w:sz w:val="18"/>
                <w:szCs w:val="18"/>
              </w:rPr>
              <w:t xml:space="preserve">žiadateľ ani jeho štatutárny orgán, ani žiadny člen štatutárneho orgánu, ani prokurista, ani osoba splnomocnená zastupovať žiadateľa v konaní o </w:t>
            </w:r>
            <w:proofErr w:type="spellStart"/>
            <w:r w:rsidRPr="00FF21CB">
              <w:rPr>
                <w:sz w:val="18"/>
                <w:szCs w:val="18"/>
              </w:rPr>
              <w:t>ŽoNFP</w:t>
            </w:r>
            <w:proofErr w:type="spellEnd"/>
            <w:r w:rsidRPr="00FF21CB">
              <w:rPr>
                <w:sz w:val="18"/>
                <w:szCs w:val="18"/>
              </w:rPr>
              <w:t xml:space="preserve"> neboli právoplatne odsúdení za niektorý z nasledujúcich trestných činov: za trestný čin korupcie (§ 328 - § 336 Trestného zákona), za trestný čin poškodzovania finančných záujmov ES (§ 261-§ 263 Trestného zákona), za trestný čin legalizácie príjmu z trestnej činnosti (§ 233 - § 234 Trestného zákona), za trestný čin založenia, zosnovania a podporovania zločineckej skupiny (§ 296 Trestného zákona) alebo za trestný čin machinácií pri verejnom obstarávaní a verejnej dražbe (§ 266 až § 268 Trestného zákona).</w:t>
            </w:r>
          </w:p>
        </w:tc>
      </w:tr>
      <w:tr w:rsidR="00C40728" w:rsidRPr="0075785C" w14:paraId="366A8EF4" w14:textId="77777777" w:rsidTr="00C40728">
        <w:tc>
          <w:tcPr>
            <w:tcW w:w="804" w:type="dxa"/>
          </w:tcPr>
          <w:p w14:paraId="44DECC8A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083" w:type="dxa"/>
          </w:tcPr>
          <w:p w14:paraId="32599B5B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175" w:type="dxa"/>
          </w:tcPr>
          <w:p w14:paraId="32A9C801" w14:textId="77777777" w:rsidR="00C40728" w:rsidRPr="009C6EDE" w:rsidRDefault="00C40728" w:rsidP="00C40728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C40728" w:rsidRPr="0075785C" w14:paraId="3DD909CD" w14:textId="77777777" w:rsidTr="00C40728">
        <w:tc>
          <w:tcPr>
            <w:tcW w:w="804" w:type="dxa"/>
          </w:tcPr>
          <w:p w14:paraId="30FAF026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083" w:type="dxa"/>
          </w:tcPr>
          <w:p w14:paraId="25DB9C8D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175" w:type="dxa"/>
          </w:tcPr>
          <w:p w14:paraId="75119048" w14:textId="77777777" w:rsidR="00C40728" w:rsidRPr="009C6EDE" w:rsidRDefault="00C40728" w:rsidP="00C40728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C40728" w:rsidRPr="0075785C" w14:paraId="5F6C8BBD" w14:textId="77777777" w:rsidTr="00C40728">
        <w:tc>
          <w:tcPr>
            <w:tcW w:w="804" w:type="dxa"/>
          </w:tcPr>
          <w:p w14:paraId="4A59C9D3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083" w:type="dxa"/>
          </w:tcPr>
          <w:p w14:paraId="71A08103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175" w:type="dxa"/>
          </w:tcPr>
          <w:p w14:paraId="3582365E" w14:textId="77777777" w:rsidR="00C40728" w:rsidRPr="009C6EDE" w:rsidRDefault="00C40728" w:rsidP="00C407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C40728" w:rsidRPr="0075785C" w14:paraId="645BC82D" w14:textId="77777777" w:rsidTr="00C40728">
        <w:tc>
          <w:tcPr>
            <w:tcW w:w="804" w:type="dxa"/>
          </w:tcPr>
          <w:p w14:paraId="6239B876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083" w:type="dxa"/>
          </w:tcPr>
          <w:p w14:paraId="5B6668CC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175" w:type="dxa"/>
          </w:tcPr>
          <w:p w14:paraId="02CF4376" w14:textId="77777777" w:rsidR="00C40728" w:rsidRPr="009C6EDE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40728" w:rsidRPr="0075785C" w14:paraId="6CA09709" w14:textId="77777777" w:rsidTr="00C40728">
        <w:tc>
          <w:tcPr>
            <w:tcW w:w="804" w:type="dxa"/>
          </w:tcPr>
          <w:p w14:paraId="301B5D0A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083" w:type="dxa"/>
          </w:tcPr>
          <w:p w14:paraId="24CD0853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175" w:type="dxa"/>
          </w:tcPr>
          <w:p w14:paraId="68C51AC3" w14:textId="1FF555D6" w:rsidR="00C40728" w:rsidRPr="009C6EDE" w:rsidRDefault="00C40728" w:rsidP="00EC40AE">
            <w:pPr>
              <w:rPr>
                <w:sz w:val="18"/>
                <w:szCs w:val="18"/>
              </w:rPr>
            </w:pPr>
            <w:r w:rsidRPr="00A71755">
              <w:rPr>
                <w:color w:val="FF0000"/>
                <w:sz w:val="22"/>
                <w:szCs w:val="22"/>
              </w:rPr>
              <w:t>Uviesť kvalifikovaný elektronický podpis oprávnenej osoby, vo výnimočnom prípade</w:t>
            </w:r>
            <w:r w:rsidR="00EC40AE">
              <w:rPr>
                <w:color w:val="FF0000"/>
                <w:sz w:val="22"/>
                <w:szCs w:val="22"/>
              </w:rPr>
              <w:t xml:space="preserve"> (viď  poznámku</w:t>
            </w:r>
            <w:r w:rsidR="00F75CB7">
              <w:rPr>
                <w:color w:val="FF0000"/>
                <w:sz w:val="22"/>
                <w:szCs w:val="22"/>
              </w:rPr>
              <w:t xml:space="preserve"> pod čiarou vo výzve č.1</w:t>
            </w:r>
            <w:r w:rsidR="00EC40AE">
              <w:rPr>
                <w:color w:val="FF0000"/>
                <w:sz w:val="22"/>
                <w:szCs w:val="22"/>
              </w:rPr>
              <w:t>)</w:t>
            </w:r>
            <w:r w:rsidR="00F75CB7">
              <w:rPr>
                <w:color w:val="FF0000"/>
                <w:sz w:val="22"/>
                <w:szCs w:val="22"/>
              </w:rPr>
              <w:t xml:space="preserve"> </w:t>
            </w:r>
            <w:r w:rsidR="00F75CB7" w:rsidRPr="00A71755">
              <w:rPr>
                <w:color w:val="FF0000"/>
                <w:sz w:val="22"/>
                <w:szCs w:val="22"/>
              </w:rPr>
              <w:t xml:space="preserve"> </w:t>
            </w:r>
            <w:r w:rsidR="00A47DCE" w:rsidRPr="00A71755">
              <w:rPr>
                <w:color w:val="FF0000"/>
                <w:sz w:val="22"/>
                <w:szCs w:val="22"/>
              </w:rPr>
              <w:t>jej vlastnoručný podpis</w:t>
            </w:r>
            <w:r w:rsidR="00A47DCE" w:rsidRPr="00A71755"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C40728" w14:paraId="086D648D" w14:textId="77777777" w:rsidTr="0075785C">
        <w:tc>
          <w:tcPr>
            <w:tcW w:w="9062" w:type="dxa"/>
            <w:gridSpan w:val="3"/>
          </w:tcPr>
          <w:p w14:paraId="67CF1932" w14:textId="77777777" w:rsidR="00C40728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14:paraId="0F0686C8" w14:textId="77777777" w:rsidR="00C40728" w:rsidRPr="00F71CAF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</w:p>
        </w:tc>
      </w:tr>
      <w:tr w:rsidR="00C40728" w:rsidRPr="0075785C" w14:paraId="1F7382D3" w14:textId="77777777" w:rsidTr="00C40728">
        <w:tc>
          <w:tcPr>
            <w:tcW w:w="804" w:type="dxa"/>
          </w:tcPr>
          <w:p w14:paraId="67B72A0C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083" w:type="dxa"/>
          </w:tcPr>
          <w:p w14:paraId="78D4EA5E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175" w:type="dxa"/>
          </w:tcPr>
          <w:p w14:paraId="1B301A74" w14:textId="77777777" w:rsidR="00C40728" w:rsidRPr="00E47F5C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40728" w:rsidRPr="0075785C" w14:paraId="33C0C113" w14:textId="77777777" w:rsidTr="00C40728">
        <w:tc>
          <w:tcPr>
            <w:tcW w:w="804" w:type="dxa"/>
          </w:tcPr>
          <w:p w14:paraId="2D6E9259" w14:textId="77777777" w:rsidR="00C40728" w:rsidRPr="0075785C" w:rsidRDefault="00C40728" w:rsidP="00C40728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083" w:type="dxa"/>
          </w:tcPr>
          <w:p w14:paraId="05F134EE" w14:textId="77777777" w:rsidR="00C40728" w:rsidRPr="0075785C" w:rsidRDefault="00C40728" w:rsidP="00C407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175" w:type="dxa"/>
          </w:tcPr>
          <w:p w14:paraId="71AE80EC" w14:textId="1F2B575E" w:rsidR="00A47DCE" w:rsidRDefault="00A47DCE" w:rsidP="00C40728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</w:t>
            </w:r>
          </w:p>
          <w:p w14:paraId="219CA737" w14:textId="53028F74" w:rsidR="00C40728" w:rsidRPr="00B615FD" w:rsidRDefault="00C40728" w:rsidP="00C40728">
            <w:pPr>
              <w:rPr>
                <w:color w:val="FF0000"/>
                <w:sz w:val="22"/>
                <w:szCs w:val="22"/>
              </w:rPr>
            </w:pPr>
            <w:r w:rsidRPr="00A71755">
              <w:rPr>
                <w:color w:val="FF0000"/>
                <w:sz w:val="22"/>
                <w:szCs w:val="22"/>
              </w:rPr>
              <w:t xml:space="preserve">Žiadateľ </w:t>
            </w:r>
            <w:r>
              <w:rPr>
                <w:color w:val="FF0000"/>
                <w:sz w:val="22"/>
                <w:szCs w:val="22"/>
              </w:rPr>
              <w:t>na základe časti 3</w:t>
            </w:r>
            <w:r w:rsidRPr="00A71755">
              <w:rPr>
                <w:color w:val="FF0000"/>
                <w:sz w:val="22"/>
                <w:szCs w:val="22"/>
              </w:rPr>
              <w:t xml:space="preserve"> výzvy „Informácia o zverejňovaných údajoch“ </w:t>
            </w:r>
            <w:r>
              <w:rPr>
                <w:color w:val="FF0000"/>
                <w:sz w:val="22"/>
                <w:szCs w:val="22"/>
              </w:rPr>
              <w:t xml:space="preserve">je povinný vyplniť </w:t>
            </w:r>
            <w:r w:rsidRPr="00A71755">
              <w:rPr>
                <w:color w:val="FF0000"/>
                <w:sz w:val="22"/>
                <w:szCs w:val="22"/>
              </w:rPr>
              <w:t xml:space="preserve">   informácie o osobách, ktoré sa podieľali na vypracovaní </w:t>
            </w:r>
            <w:proofErr w:type="spellStart"/>
            <w:r w:rsidRPr="00A71755">
              <w:rPr>
                <w:color w:val="FF0000"/>
                <w:sz w:val="22"/>
                <w:szCs w:val="22"/>
              </w:rPr>
              <w:t>Žo</w:t>
            </w:r>
            <w:r>
              <w:rPr>
                <w:color w:val="FF0000"/>
                <w:sz w:val="22"/>
                <w:szCs w:val="22"/>
              </w:rPr>
              <w:t>NFP</w:t>
            </w:r>
            <w:proofErr w:type="spellEnd"/>
            <w:r>
              <w:rPr>
                <w:color w:val="FF0000"/>
                <w:sz w:val="22"/>
                <w:szCs w:val="22"/>
              </w:rPr>
              <w:t>/</w:t>
            </w:r>
            <w:r w:rsidRPr="00A71755">
              <w:rPr>
                <w:color w:val="FF0000"/>
                <w:sz w:val="22"/>
                <w:szCs w:val="22"/>
              </w:rPr>
              <w:t>projektu</w:t>
            </w:r>
            <w:r>
              <w:rPr>
                <w:color w:val="FF0000"/>
                <w:sz w:val="22"/>
                <w:szCs w:val="22"/>
              </w:rPr>
              <w:t xml:space="preserve"> (</w:t>
            </w:r>
            <w:r w:rsidRPr="00A71755">
              <w:rPr>
                <w:color w:val="FF0000"/>
                <w:sz w:val="22"/>
                <w:szCs w:val="22"/>
              </w:rPr>
              <w:t>ak relevantné</w:t>
            </w:r>
            <w:r>
              <w:rPr>
                <w:color w:val="FF0000"/>
                <w:sz w:val="22"/>
                <w:szCs w:val="22"/>
              </w:rPr>
              <w:t>)</w:t>
            </w:r>
            <w:r w:rsidRPr="007C0A08">
              <w:rPr>
                <w:color w:val="FF0000"/>
                <w:sz w:val="18"/>
                <w:szCs w:val="18"/>
              </w:rPr>
              <w:t>.</w:t>
            </w:r>
            <w:r w:rsidRPr="003E40E3">
              <w:rPr>
                <w:sz w:val="18"/>
                <w:szCs w:val="18"/>
              </w:rPr>
              <w:t xml:space="preserve"> </w:t>
            </w:r>
            <w:r w:rsidRPr="00B615FD">
              <w:rPr>
                <w:color w:val="FF0000"/>
                <w:sz w:val="22"/>
                <w:szCs w:val="22"/>
              </w:rPr>
              <w:t xml:space="preserve">Nevyplnením časti 16 </w:t>
            </w:r>
            <w:r w:rsidRPr="007C0A08">
              <w:rPr>
                <w:color w:val="FF0000"/>
                <w:sz w:val="22"/>
                <w:szCs w:val="22"/>
              </w:rPr>
              <w:t>Žiadateľ deklaruje</w:t>
            </w:r>
            <w:r w:rsidRPr="00B615FD">
              <w:rPr>
                <w:color w:val="FF0000"/>
                <w:sz w:val="22"/>
                <w:szCs w:val="22"/>
              </w:rPr>
              <w:t xml:space="preserve">, že na vypracovaní </w:t>
            </w:r>
            <w:proofErr w:type="spellStart"/>
            <w:r>
              <w:rPr>
                <w:color w:val="FF0000"/>
                <w:sz w:val="22"/>
                <w:szCs w:val="22"/>
              </w:rPr>
              <w:t>ŽoNFP</w:t>
            </w:r>
            <w:proofErr w:type="spellEnd"/>
            <w:r>
              <w:rPr>
                <w:color w:val="FF0000"/>
                <w:sz w:val="22"/>
                <w:szCs w:val="22"/>
              </w:rPr>
              <w:t xml:space="preserve"> </w:t>
            </w:r>
            <w:r w:rsidRPr="00B615FD">
              <w:rPr>
                <w:color w:val="FF0000"/>
                <w:sz w:val="22"/>
                <w:szCs w:val="22"/>
              </w:rPr>
              <w:t>sa nepodieľali žiadne osoby mimo pracovného pomeru k žiadateľovi.</w:t>
            </w:r>
          </w:p>
          <w:p w14:paraId="118844B6" w14:textId="11C7B423" w:rsidR="00C40728" w:rsidRPr="00E47F5C" w:rsidRDefault="00C40728" w:rsidP="00C407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14:paraId="04BBD045" w14:textId="77777777" w:rsidR="002D7666" w:rsidRDefault="002D7666"/>
    <w:sectPr w:rsidR="002D7666" w:rsidSect="00AC51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6AEDD3" w14:textId="77777777" w:rsidR="00C8607A" w:rsidRDefault="00C8607A" w:rsidP="006B0271">
      <w:pPr>
        <w:spacing w:after="0" w:line="240" w:lineRule="auto"/>
      </w:pPr>
      <w:r>
        <w:separator/>
      </w:r>
    </w:p>
  </w:endnote>
  <w:endnote w:type="continuationSeparator" w:id="0">
    <w:p w14:paraId="59FDF2AA" w14:textId="77777777" w:rsidR="00C8607A" w:rsidRDefault="00C8607A" w:rsidP="006B0271">
      <w:pPr>
        <w:spacing w:after="0" w:line="240" w:lineRule="auto"/>
      </w:pPr>
      <w:r>
        <w:continuationSeparator/>
      </w:r>
    </w:p>
  </w:endnote>
  <w:endnote w:type="continuationNotice" w:id="1">
    <w:p w14:paraId="5A356AD7" w14:textId="77777777" w:rsidR="00C8607A" w:rsidRDefault="00C860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7D942" w14:textId="77777777" w:rsidR="00D20A3F" w:rsidRDefault="00D20A3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718E7" w14:textId="77777777" w:rsidR="00D20A3F" w:rsidRDefault="00D20A3F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CC41F2" w14:textId="77777777" w:rsidR="00D20A3F" w:rsidRDefault="00D20A3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9FAB0B" w14:textId="77777777" w:rsidR="00C8607A" w:rsidRDefault="00C8607A" w:rsidP="006B0271">
      <w:pPr>
        <w:spacing w:after="0" w:line="240" w:lineRule="auto"/>
      </w:pPr>
      <w:r>
        <w:separator/>
      </w:r>
    </w:p>
  </w:footnote>
  <w:footnote w:type="continuationSeparator" w:id="0">
    <w:p w14:paraId="369E9319" w14:textId="77777777" w:rsidR="00C8607A" w:rsidRDefault="00C8607A" w:rsidP="006B0271">
      <w:pPr>
        <w:spacing w:after="0" w:line="240" w:lineRule="auto"/>
      </w:pPr>
      <w:r>
        <w:continuationSeparator/>
      </w:r>
    </w:p>
  </w:footnote>
  <w:footnote w:type="continuationNotice" w:id="1">
    <w:p w14:paraId="08121AF2" w14:textId="77777777" w:rsidR="00C8607A" w:rsidRDefault="00C8607A">
      <w:pPr>
        <w:spacing w:after="0" w:line="240" w:lineRule="auto"/>
      </w:pPr>
    </w:p>
  </w:footnote>
  <w:footnote w:id="2">
    <w:p w14:paraId="30F6EA19" w14:textId="06AF71FC" w:rsidR="009F32CE" w:rsidRPr="009D1580" w:rsidRDefault="009F32CE">
      <w:pPr>
        <w:pStyle w:val="Textpoznmkypodiarou"/>
        <w:rPr>
          <w:i/>
        </w:rPr>
      </w:pPr>
      <w:r w:rsidRPr="009D1580">
        <w:rPr>
          <w:rStyle w:val="Odkaznapoznmkupodiarou"/>
          <w:color w:val="FF0000"/>
        </w:rPr>
        <w:footnoteRef/>
      </w:r>
      <w:r w:rsidRPr="009D1580">
        <w:rPr>
          <w:color w:val="FF0000"/>
        </w:rPr>
        <w:t xml:space="preserve"> </w:t>
      </w:r>
      <w:r>
        <w:rPr>
          <w:color w:val="FF0000"/>
        </w:rPr>
        <w:t>Poskytovateľom d</w:t>
      </w:r>
      <w:r w:rsidRPr="009D1580">
        <w:rPr>
          <w:color w:val="FF0000"/>
        </w:rPr>
        <w:t>oplnený špecifick</w:t>
      </w:r>
      <w:r>
        <w:rPr>
          <w:color w:val="FF0000"/>
        </w:rPr>
        <w:t>ý</w:t>
      </w:r>
      <w:r w:rsidRPr="009D1580">
        <w:rPr>
          <w:color w:val="FF0000"/>
        </w:rPr>
        <w:t xml:space="preserve"> </w:t>
      </w:r>
      <w:r>
        <w:rPr>
          <w:color w:val="FF0000"/>
        </w:rPr>
        <w:t>t</w:t>
      </w:r>
      <w:r w:rsidRPr="009D1580">
        <w:rPr>
          <w:color w:val="FF0000"/>
        </w:rPr>
        <w:t xml:space="preserve">ext </w:t>
      </w:r>
      <w:r>
        <w:rPr>
          <w:color w:val="FF0000"/>
        </w:rPr>
        <w:t xml:space="preserve"> v celom </w:t>
      </w:r>
      <w:r w:rsidRPr="009D1580">
        <w:rPr>
          <w:color w:val="FF0000"/>
        </w:rPr>
        <w:t>popis</w:t>
      </w:r>
      <w:r>
        <w:rPr>
          <w:color w:val="FF0000"/>
        </w:rPr>
        <w:t>e</w:t>
      </w:r>
      <w:r w:rsidRPr="009D1580">
        <w:rPr>
          <w:color w:val="FF0000"/>
        </w:rPr>
        <w:t xml:space="preserve">  vzhľadom na  túto výzvu</w:t>
      </w:r>
      <w:r>
        <w:rPr>
          <w:color w:val="FF0000"/>
        </w:rPr>
        <w:t xml:space="preserve"> je zvýraznený </w:t>
      </w:r>
      <w:r w:rsidRPr="009D1580">
        <w:rPr>
          <w:color w:val="FF0000"/>
        </w:rPr>
        <w:t xml:space="preserve"> červenou farbou</w:t>
      </w:r>
      <w:r>
        <w:t>. Pôvodný všeobecný text vzoru CKO je ponechaný a podľa relevantnosti je platný</w:t>
      </w:r>
      <w:r w:rsidRPr="009D1580">
        <w:rPr>
          <w:i/>
        </w:rPr>
        <w:t>.</w:t>
      </w:r>
      <w:r>
        <w:rPr>
          <w:i/>
        </w:rPr>
        <w:t xml:space="preserve"> </w:t>
      </w:r>
    </w:p>
  </w:footnote>
  <w:footnote w:id="3">
    <w:p w14:paraId="69020FC7" w14:textId="77777777" w:rsidR="009F32CE" w:rsidRPr="00AD41AC" w:rsidRDefault="009F32CE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4">
    <w:p w14:paraId="0F242CD9" w14:textId="77777777" w:rsidR="009F32CE" w:rsidRDefault="009F32C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 uviesť (napr. VO od podlimitných zákaziek vyššie). V prípade, ak je podmienkou poskytnutia príspevku podmienka mať zrealizované VO, ktoré je overované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>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567E3" w14:textId="77777777" w:rsidR="00D20A3F" w:rsidRDefault="00D20A3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29D82B" w14:textId="77777777" w:rsidR="009F32CE" w:rsidRDefault="009F32CE">
    <w:pPr>
      <w:pStyle w:val="Hlavika"/>
    </w:pPr>
  </w:p>
  <w:p w14:paraId="6E56E5C6" w14:textId="77777777" w:rsidR="009F32CE" w:rsidRDefault="009F32C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59471" w14:textId="77777777" w:rsidR="009F32CE" w:rsidRDefault="009F32CE" w:rsidP="00AC51C8">
    <w:pPr>
      <w:pStyle w:val="Hlavika"/>
    </w:pPr>
    <w:r>
      <w:rPr>
        <w:noProof/>
        <w:lang w:eastAsia="sk-SK"/>
      </w:rPr>
      <w:drawing>
        <wp:inline distT="0" distB="0" distL="0" distR="0" wp14:anchorId="1516994B" wp14:editId="1F039F46">
          <wp:extent cx="4554220" cy="7740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22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D4D17">
      <w:rPr>
        <w:i/>
        <w:sz w:val="20"/>
      </w:rPr>
      <w:t xml:space="preserve"> </w:t>
    </w:r>
  </w:p>
  <w:p w14:paraId="4F5CB9C5" w14:textId="0643D2CC" w:rsidR="009F32CE" w:rsidRDefault="00D20A3F">
    <w:pPr>
      <w:pStyle w:val="Hlavika"/>
    </w:pPr>
    <w:r>
      <w:tab/>
    </w:r>
    <w:r>
      <w:tab/>
      <w:t>Príloha výzvy č.1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43274"/>
    <w:multiLevelType w:val="hybridMultilevel"/>
    <w:tmpl w:val="1E9EFC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2C1"/>
    <w:rsid w:val="00000B7D"/>
    <w:rsid w:val="00005248"/>
    <w:rsid w:val="000052FF"/>
    <w:rsid w:val="00010EC2"/>
    <w:rsid w:val="000125E6"/>
    <w:rsid w:val="000168FE"/>
    <w:rsid w:val="000169AA"/>
    <w:rsid w:val="00020E08"/>
    <w:rsid w:val="00021F65"/>
    <w:rsid w:val="000372E1"/>
    <w:rsid w:val="0004125C"/>
    <w:rsid w:val="00047466"/>
    <w:rsid w:val="000526CB"/>
    <w:rsid w:val="00066437"/>
    <w:rsid w:val="00066C65"/>
    <w:rsid w:val="00076E91"/>
    <w:rsid w:val="00077970"/>
    <w:rsid w:val="00077FFA"/>
    <w:rsid w:val="00083EE0"/>
    <w:rsid w:val="00084789"/>
    <w:rsid w:val="00087CC7"/>
    <w:rsid w:val="00094C77"/>
    <w:rsid w:val="000B12C1"/>
    <w:rsid w:val="000D49D8"/>
    <w:rsid w:val="000F4218"/>
    <w:rsid w:val="001169B6"/>
    <w:rsid w:val="001305C1"/>
    <w:rsid w:val="0013199A"/>
    <w:rsid w:val="001319F3"/>
    <w:rsid w:val="00145958"/>
    <w:rsid w:val="001467D1"/>
    <w:rsid w:val="00147F98"/>
    <w:rsid w:val="00150A66"/>
    <w:rsid w:val="0017291D"/>
    <w:rsid w:val="00174657"/>
    <w:rsid w:val="00185387"/>
    <w:rsid w:val="001A21BD"/>
    <w:rsid w:val="001A25D8"/>
    <w:rsid w:val="001B36EF"/>
    <w:rsid w:val="001B5DCA"/>
    <w:rsid w:val="001B7624"/>
    <w:rsid w:val="001B790C"/>
    <w:rsid w:val="001C1753"/>
    <w:rsid w:val="001D0AE3"/>
    <w:rsid w:val="001D2AC6"/>
    <w:rsid w:val="001D377D"/>
    <w:rsid w:val="001D7337"/>
    <w:rsid w:val="001E4787"/>
    <w:rsid w:val="001F4F72"/>
    <w:rsid w:val="001F56BE"/>
    <w:rsid w:val="00201262"/>
    <w:rsid w:val="002042A5"/>
    <w:rsid w:val="00205430"/>
    <w:rsid w:val="00210923"/>
    <w:rsid w:val="002167F7"/>
    <w:rsid w:val="00216C22"/>
    <w:rsid w:val="0021712C"/>
    <w:rsid w:val="00217709"/>
    <w:rsid w:val="0021792A"/>
    <w:rsid w:val="0022668D"/>
    <w:rsid w:val="0023081A"/>
    <w:rsid w:val="00232113"/>
    <w:rsid w:val="0023473A"/>
    <w:rsid w:val="00235639"/>
    <w:rsid w:val="0023704F"/>
    <w:rsid w:val="0024440A"/>
    <w:rsid w:val="00244440"/>
    <w:rsid w:val="00252816"/>
    <w:rsid w:val="00266BD4"/>
    <w:rsid w:val="0026775E"/>
    <w:rsid w:val="00267E75"/>
    <w:rsid w:val="00280976"/>
    <w:rsid w:val="0028452A"/>
    <w:rsid w:val="00294D00"/>
    <w:rsid w:val="002A17D9"/>
    <w:rsid w:val="002A2974"/>
    <w:rsid w:val="002A3124"/>
    <w:rsid w:val="002A55D8"/>
    <w:rsid w:val="002B2124"/>
    <w:rsid w:val="002B3900"/>
    <w:rsid w:val="002B4B6C"/>
    <w:rsid w:val="002B7DE1"/>
    <w:rsid w:val="002C0248"/>
    <w:rsid w:val="002D230D"/>
    <w:rsid w:val="002D7666"/>
    <w:rsid w:val="002E78BF"/>
    <w:rsid w:val="002F788D"/>
    <w:rsid w:val="00304DB9"/>
    <w:rsid w:val="0031055B"/>
    <w:rsid w:val="00311599"/>
    <w:rsid w:val="003230AE"/>
    <w:rsid w:val="00326075"/>
    <w:rsid w:val="0032665F"/>
    <w:rsid w:val="0033595E"/>
    <w:rsid w:val="00341AE3"/>
    <w:rsid w:val="003450C1"/>
    <w:rsid w:val="003453C4"/>
    <w:rsid w:val="00351D38"/>
    <w:rsid w:val="00352449"/>
    <w:rsid w:val="00356928"/>
    <w:rsid w:val="003607CF"/>
    <w:rsid w:val="003615C8"/>
    <w:rsid w:val="00362D5C"/>
    <w:rsid w:val="00364794"/>
    <w:rsid w:val="003778F1"/>
    <w:rsid w:val="00392654"/>
    <w:rsid w:val="00394C74"/>
    <w:rsid w:val="003A328F"/>
    <w:rsid w:val="003A3C3D"/>
    <w:rsid w:val="003A5633"/>
    <w:rsid w:val="003A78FF"/>
    <w:rsid w:val="003C119B"/>
    <w:rsid w:val="003C1278"/>
    <w:rsid w:val="003C6BB9"/>
    <w:rsid w:val="003D7471"/>
    <w:rsid w:val="003E0CBA"/>
    <w:rsid w:val="003E2E67"/>
    <w:rsid w:val="003F7150"/>
    <w:rsid w:val="00400514"/>
    <w:rsid w:val="00406B2E"/>
    <w:rsid w:val="00407870"/>
    <w:rsid w:val="00410B7D"/>
    <w:rsid w:val="00411FDE"/>
    <w:rsid w:val="00417ACB"/>
    <w:rsid w:val="00420AD3"/>
    <w:rsid w:val="00437098"/>
    <w:rsid w:val="004517C3"/>
    <w:rsid w:val="004612E7"/>
    <w:rsid w:val="00490BBB"/>
    <w:rsid w:val="004A230E"/>
    <w:rsid w:val="004A314F"/>
    <w:rsid w:val="004A35D7"/>
    <w:rsid w:val="004A3CC5"/>
    <w:rsid w:val="004B0161"/>
    <w:rsid w:val="004C6EA5"/>
    <w:rsid w:val="004D3834"/>
    <w:rsid w:val="004D7564"/>
    <w:rsid w:val="004F344A"/>
    <w:rsid w:val="004F53CE"/>
    <w:rsid w:val="004F6A92"/>
    <w:rsid w:val="004F7329"/>
    <w:rsid w:val="005024F4"/>
    <w:rsid w:val="00512B13"/>
    <w:rsid w:val="00526D73"/>
    <w:rsid w:val="00530EA3"/>
    <w:rsid w:val="00532EB5"/>
    <w:rsid w:val="00535176"/>
    <w:rsid w:val="00535F02"/>
    <w:rsid w:val="00540E3E"/>
    <w:rsid w:val="00543D3E"/>
    <w:rsid w:val="00563C2E"/>
    <w:rsid w:val="00571BC1"/>
    <w:rsid w:val="00580A85"/>
    <w:rsid w:val="00581F4C"/>
    <w:rsid w:val="00582128"/>
    <w:rsid w:val="005821F1"/>
    <w:rsid w:val="005969AC"/>
    <w:rsid w:val="00596B5F"/>
    <w:rsid w:val="005A2188"/>
    <w:rsid w:val="005A2DE2"/>
    <w:rsid w:val="005A6DB8"/>
    <w:rsid w:val="005B52AD"/>
    <w:rsid w:val="005B76AC"/>
    <w:rsid w:val="005C2BE7"/>
    <w:rsid w:val="005D2459"/>
    <w:rsid w:val="005D64F4"/>
    <w:rsid w:val="005E0226"/>
    <w:rsid w:val="005E371A"/>
    <w:rsid w:val="005F6932"/>
    <w:rsid w:val="0060201D"/>
    <w:rsid w:val="0060374C"/>
    <w:rsid w:val="00606AC2"/>
    <w:rsid w:val="00610BFC"/>
    <w:rsid w:val="00616BA7"/>
    <w:rsid w:val="006323AF"/>
    <w:rsid w:val="0063442B"/>
    <w:rsid w:val="00642380"/>
    <w:rsid w:val="00643362"/>
    <w:rsid w:val="006464A9"/>
    <w:rsid w:val="00650B28"/>
    <w:rsid w:val="00653DC7"/>
    <w:rsid w:val="00655E55"/>
    <w:rsid w:val="00657359"/>
    <w:rsid w:val="00675ABF"/>
    <w:rsid w:val="00681C04"/>
    <w:rsid w:val="006847C3"/>
    <w:rsid w:val="00686D4C"/>
    <w:rsid w:val="00687206"/>
    <w:rsid w:val="006957B9"/>
    <w:rsid w:val="00696680"/>
    <w:rsid w:val="006A1FDB"/>
    <w:rsid w:val="006A36D3"/>
    <w:rsid w:val="006A3B43"/>
    <w:rsid w:val="006A5731"/>
    <w:rsid w:val="006B0271"/>
    <w:rsid w:val="006B05DF"/>
    <w:rsid w:val="006B32B9"/>
    <w:rsid w:val="006D2D5E"/>
    <w:rsid w:val="006D2E7B"/>
    <w:rsid w:val="006E7594"/>
    <w:rsid w:val="007048D8"/>
    <w:rsid w:val="00713492"/>
    <w:rsid w:val="00714FE1"/>
    <w:rsid w:val="00724292"/>
    <w:rsid w:val="00730486"/>
    <w:rsid w:val="00744DC7"/>
    <w:rsid w:val="00747419"/>
    <w:rsid w:val="00753D0E"/>
    <w:rsid w:val="0075785C"/>
    <w:rsid w:val="0076022F"/>
    <w:rsid w:val="00760493"/>
    <w:rsid w:val="007871FE"/>
    <w:rsid w:val="00791307"/>
    <w:rsid w:val="0079305E"/>
    <w:rsid w:val="007A3FFB"/>
    <w:rsid w:val="007A5DA5"/>
    <w:rsid w:val="007B598F"/>
    <w:rsid w:val="007B7E48"/>
    <w:rsid w:val="007C0A08"/>
    <w:rsid w:val="007C1E0A"/>
    <w:rsid w:val="007D740C"/>
    <w:rsid w:val="007E3857"/>
    <w:rsid w:val="007F1D8F"/>
    <w:rsid w:val="00804BE0"/>
    <w:rsid w:val="00812650"/>
    <w:rsid w:val="008159DF"/>
    <w:rsid w:val="0082648D"/>
    <w:rsid w:val="00834DAF"/>
    <w:rsid w:val="008462DC"/>
    <w:rsid w:val="00861995"/>
    <w:rsid w:val="008746E8"/>
    <w:rsid w:val="008752EF"/>
    <w:rsid w:val="00887741"/>
    <w:rsid w:val="00890637"/>
    <w:rsid w:val="00893D4F"/>
    <w:rsid w:val="00893D96"/>
    <w:rsid w:val="0089696D"/>
    <w:rsid w:val="008C55B4"/>
    <w:rsid w:val="008D037A"/>
    <w:rsid w:val="008E190C"/>
    <w:rsid w:val="008E5577"/>
    <w:rsid w:val="008F1DC6"/>
    <w:rsid w:val="008F2334"/>
    <w:rsid w:val="008F4837"/>
    <w:rsid w:val="00906CD4"/>
    <w:rsid w:val="0091175F"/>
    <w:rsid w:val="00920140"/>
    <w:rsid w:val="00926B1C"/>
    <w:rsid w:val="00932FAD"/>
    <w:rsid w:val="00933680"/>
    <w:rsid w:val="00953980"/>
    <w:rsid w:val="00955CF3"/>
    <w:rsid w:val="00956CE1"/>
    <w:rsid w:val="00961732"/>
    <w:rsid w:val="00964D18"/>
    <w:rsid w:val="009659A3"/>
    <w:rsid w:val="0097172B"/>
    <w:rsid w:val="0097243D"/>
    <w:rsid w:val="009830C1"/>
    <w:rsid w:val="00993C6E"/>
    <w:rsid w:val="009A71DA"/>
    <w:rsid w:val="009C2366"/>
    <w:rsid w:val="009C6EDE"/>
    <w:rsid w:val="009D1580"/>
    <w:rsid w:val="009E5C96"/>
    <w:rsid w:val="009E7728"/>
    <w:rsid w:val="009F32CE"/>
    <w:rsid w:val="009F4FF5"/>
    <w:rsid w:val="009F5C46"/>
    <w:rsid w:val="009F6827"/>
    <w:rsid w:val="00A03570"/>
    <w:rsid w:val="00A05EC4"/>
    <w:rsid w:val="00A06AD4"/>
    <w:rsid w:val="00A14628"/>
    <w:rsid w:val="00A22EA5"/>
    <w:rsid w:val="00A32072"/>
    <w:rsid w:val="00A32620"/>
    <w:rsid w:val="00A42835"/>
    <w:rsid w:val="00A440DB"/>
    <w:rsid w:val="00A446EF"/>
    <w:rsid w:val="00A47DCE"/>
    <w:rsid w:val="00A47DF3"/>
    <w:rsid w:val="00A47FC5"/>
    <w:rsid w:val="00A51C4F"/>
    <w:rsid w:val="00A56568"/>
    <w:rsid w:val="00A71755"/>
    <w:rsid w:val="00A72CAA"/>
    <w:rsid w:val="00A77DD3"/>
    <w:rsid w:val="00A93C80"/>
    <w:rsid w:val="00AB551E"/>
    <w:rsid w:val="00AC094E"/>
    <w:rsid w:val="00AC1F25"/>
    <w:rsid w:val="00AC2130"/>
    <w:rsid w:val="00AC51C8"/>
    <w:rsid w:val="00AC618A"/>
    <w:rsid w:val="00AD41AC"/>
    <w:rsid w:val="00AF014E"/>
    <w:rsid w:val="00AF7344"/>
    <w:rsid w:val="00AF7714"/>
    <w:rsid w:val="00B166D4"/>
    <w:rsid w:val="00B25C96"/>
    <w:rsid w:val="00B262AD"/>
    <w:rsid w:val="00B319F2"/>
    <w:rsid w:val="00B35D7B"/>
    <w:rsid w:val="00B4035A"/>
    <w:rsid w:val="00B615FD"/>
    <w:rsid w:val="00B61D99"/>
    <w:rsid w:val="00B630B1"/>
    <w:rsid w:val="00B67035"/>
    <w:rsid w:val="00B7760C"/>
    <w:rsid w:val="00B779D9"/>
    <w:rsid w:val="00B9098F"/>
    <w:rsid w:val="00B91DE5"/>
    <w:rsid w:val="00BB01F9"/>
    <w:rsid w:val="00BB038A"/>
    <w:rsid w:val="00BB30E0"/>
    <w:rsid w:val="00BB6528"/>
    <w:rsid w:val="00BB687D"/>
    <w:rsid w:val="00BC2E37"/>
    <w:rsid w:val="00BD198F"/>
    <w:rsid w:val="00BD21B3"/>
    <w:rsid w:val="00BD72A7"/>
    <w:rsid w:val="00BE7F24"/>
    <w:rsid w:val="00C01ECE"/>
    <w:rsid w:val="00C12560"/>
    <w:rsid w:val="00C12BE2"/>
    <w:rsid w:val="00C22DB6"/>
    <w:rsid w:val="00C40728"/>
    <w:rsid w:val="00C411B2"/>
    <w:rsid w:val="00C411DA"/>
    <w:rsid w:val="00C51BCC"/>
    <w:rsid w:val="00C527FC"/>
    <w:rsid w:val="00C60FB6"/>
    <w:rsid w:val="00C63BFC"/>
    <w:rsid w:val="00C659E0"/>
    <w:rsid w:val="00C714D8"/>
    <w:rsid w:val="00C72C57"/>
    <w:rsid w:val="00C80099"/>
    <w:rsid w:val="00C85E97"/>
    <w:rsid w:val="00C8607A"/>
    <w:rsid w:val="00CA2751"/>
    <w:rsid w:val="00CA4FE8"/>
    <w:rsid w:val="00CB2DD2"/>
    <w:rsid w:val="00CB6654"/>
    <w:rsid w:val="00CD0B90"/>
    <w:rsid w:val="00CD54FE"/>
    <w:rsid w:val="00CE2726"/>
    <w:rsid w:val="00CE588A"/>
    <w:rsid w:val="00CE606D"/>
    <w:rsid w:val="00CF49ED"/>
    <w:rsid w:val="00CF7F74"/>
    <w:rsid w:val="00D01119"/>
    <w:rsid w:val="00D20A3F"/>
    <w:rsid w:val="00D24554"/>
    <w:rsid w:val="00D33B31"/>
    <w:rsid w:val="00D5667C"/>
    <w:rsid w:val="00D6678B"/>
    <w:rsid w:val="00D73FC2"/>
    <w:rsid w:val="00D829A8"/>
    <w:rsid w:val="00D95A19"/>
    <w:rsid w:val="00DB2BB2"/>
    <w:rsid w:val="00DB4F9D"/>
    <w:rsid w:val="00DB5AEC"/>
    <w:rsid w:val="00DC23D9"/>
    <w:rsid w:val="00DC2565"/>
    <w:rsid w:val="00DD2B9E"/>
    <w:rsid w:val="00DD2F99"/>
    <w:rsid w:val="00DE15A6"/>
    <w:rsid w:val="00DF1130"/>
    <w:rsid w:val="00DF276D"/>
    <w:rsid w:val="00E01EFE"/>
    <w:rsid w:val="00E06E52"/>
    <w:rsid w:val="00E07D1A"/>
    <w:rsid w:val="00E25D57"/>
    <w:rsid w:val="00E3518E"/>
    <w:rsid w:val="00E40F87"/>
    <w:rsid w:val="00E44A65"/>
    <w:rsid w:val="00E47F5C"/>
    <w:rsid w:val="00E6425C"/>
    <w:rsid w:val="00E6447D"/>
    <w:rsid w:val="00E71F15"/>
    <w:rsid w:val="00E741F6"/>
    <w:rsid w:val="00E81CE6"/>
    <w:rsid w:val="00E85D77"/>
    <w:rsid w:val="00E92A87"/>
    <w:rsid w:val="00EB1148"/>
    <w:rsid w:val="00EC40AE"/>
    <w:rsid w:val="00ED4B0B"/>
    <w:rsid w:val="00EE6E6B"/>
    <w:rsid w:val="00F02338"/>
    <w:rsid w:val="00F049F2"/>
    <w:rsid w:val="00F04B42"/>
    <w:rsid w:val="00F05B96"/>
    <w:rsid w:val="00F14578"/>
    <w:rsid w:val="00F174B0"/>
    <w:rsid w:val="00F17692"/>
    <w:rsid w:val="00F233AD"/>
    <w:rsid w:val="00F27B48"/>
    <w:rsid w:val="00F30D42"/>
    <w:rsid w:val="00F31590"/>
    <w:rsid w:val="00F408C2"/>
    <w:rsid w:val="00F516CA"/>
    <w:rsid w:val="00F546A6"/>
    <w:rsid w:val="00F633E5"/>
    <w:rsid w:val="00F66696"/>
    <w:rsid w:val="00F71557"/>
    <w:rsid w:val="00F71CAF"/>
    <w:rsid w:val="00F75CB7"/>
    <w:rsid w:val="00F805C9"/>
    <w:rsid w:val="00F81F1C"/>
    <w:rsid w:val="00F8494E"/>
    <w:rsid w:val="00F96FAE"/>
    <w:rsid w:val="00F974D1"/>
    <w:rsid w:val="00FA5D02"/>
    <w:rsid w:val="00FA5F60"/>
    <w:rsid w:val="00FA7CD5"/>
    <w:rsid w:val="00FB2FD7"/>
    <w:rsid w:val="00FB460B"/>
    <w:rsid w:val="00FB6D68"/>
    <w:rsid w:val="00FB7327"/>
    <w:rsid w:val="00FC3177"/>
    <w:rsid w:val="00FC6594"/>
    <w:rsid w:val="00FD14A6"/>
    <w:rsid w:val="00FD3D01"/>
    <w:rsid w:val="00FD5FF6"/>
    <w:rsid w:val="00FE3746"/>
    <w:rsid w:val="00FE5BD8"/>
    <w:rsid w:val="00FE7E3B"/>
    <w:rsid w:val="00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C7B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  <w:style w:type="paragraph" w:styleId="Odsekzoznamu">
    <w:name w:val="List Paragraph"/>
    <w:basedOn w:val="Normlny"/>
    <w:uiPriority w:val="34"/>
    <w:qFormat/>
    <w:rsid w:val="00F05B96"/>
    <w:pPr>
      <w:spacing w:after="160" w:line="259" w:lineRule="auto"/>
      <w:ind w:left="720"/>
      <w:contextualSpacing/>
    </w:pPr>
    <w:rPr>
      <w:sz w:val="22"/>
      <w:szCs w:val="22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5E9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5E97"/>
    <w:rPr>
      <w:rFonts w:eastAsiaTheme="minorEastAsia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8C09CE865B17428127212D56AC6252" ma:contentTypeVersion="2" ma:contentTypeDescription="Umožňuje vytvoriť nový dokument." ma:contentTypeScope="" ma:versionID="ed75815c8ab9a23308163a4fad9ff0d7">
  <xsd:schema xmlns:xsd="http://www.w3.org/2001/XMLSchema" xmlns:xs="http://www.w3.org/2001/XMLSchema" xmlns:p="http://schemas.microsoft.com/office/2006/metadata/properties" xmlns:ns2="df68beb4-40f4-4a69-a992-d7c992f59b22" targetNamespace="http://schemas.microsoft.com/office/2006/metadata/properties" ma:root="true" ma:fieldsID="74df06a37e446bb71526b2697c67b82e" ns2:_="">
    <xsd:import namespace="df68beb4-40f4-4a69-a992-d7c992f59b22"/>
    <xsd:element name="properties">
      <xsd:complexType>
        <xsd:sequence>
          <xsd:element name="documentManagement">
            <xsd:complexType>
              <xsd:all>
                <xsd:element ref="ns2:D_x00e1_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8beb4-40f4-4a69-a992-d7c992f59b22" elementFormDefault="qualified">
    <xsd:import namespace="http://schemas.microsoft.com/office/2006/documentManagement/types"/>
    <xsd:import namespace="http://schemas.microsoft.com/office/infopath/2007/PartnerControls"/>
    <xsd:element name="D_x00e1_tum" ma:index="8" nillable="true" ma:displayName="Dátum" ma:format="DateTime" ma:internalName="D_x00e1_tum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df68beb4-40f4-4a69-a992-d7c992f59b2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56BBB-421B-45C1-9C29-C1456747D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35EE42-1978-4C29-9F41-2EA9057C0E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68beb4-40f4-4a69-a992-d7c992f59b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DCA7F8-05AE-4B19-AE12-E780A41B3F13}">
  <ds:schemaRefs>
    <ds:schemaRef ds:uri="http://schemas.microsoft.com/office/2006/metadata/properties"/>
    <ds:schemaRef ds:uri="http://schemas.microsoft.com/office/infopath/2007/PartnerControls"/>
    <ds:schemaRef ds:uri="df68beb4-40f4-4a69-a992-d7c992f59b22"/>
  </ds:schemaRefs>
</ds:datastoreItem>
</file>

<file path=customXml/itemProps4.xml><?xml version="1.0" encoding="utf-8"?>
<ds:datastoreItem xmlns:ds="http://schemas.openxmlformats.org/officeDocument/2006/customXml" ds:itemID="{6E468F58-E1D7-4CDA-B07D-2C86BA7B2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6229</Words>
  <Characters>35508</Characters>
  <Application>Microsoft Office Word</Application>
  <DocSecurity>0</DocSecurity>
  <Lines>295</Lines>
  <Paragraphs>83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2018-10-25T15:43:00Z</dcterms:created>
  <dcterms:modified xsi:type="dcterms:W3CDTF">2021-09-09T13:12:00Z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0x010100AC8C09CE865B17428127212D56AC6252</vt:lpwstr>
  </property>
</Properties>
</file>